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customXmlInsRangeStart w:id="1" w:author="DOROBISZ Sandy" w:date="2026-01-07T11:35:00Z"/>
    <w:sdt>
      <w:sdtPr>
        <w:id w:val="-1486924553"/>
        <w:docPartObj>
          <w:docPartGallery w:val="Cover Pages"/>
          <w:docPartUnique/>
        </w:docPartObj>
      </w:sdtPr>
      <w:sdtEndPr>
        <w:rPr>
          <w:rFonts w:ascii="Arial" w:hAnsi="Arial"/>
          <w:b/>
          <w:sz w:val="28"/>
        </w:rPr>
      </w:sdtEndPr>
      <w:sdtContent>
        <w:customXmlInsRangeEnd w:id="1"/>
        <w:p w14:paraId="569C5198" w14:textId="2A7DCE6F" w:rsidR="00982202" w:rsidRDefault="00982202">
          <w:pPr>
            <w:rPr>
              <w:ins w:id="2" w:author="DOROBISZ Sandy" w:date="2026-01-07T11:35:00Z"/>
            </w:rPr>
          </w:pPr>
          <w:ins w:id="3" w:author="DOROBISZ Sandy" w:date="2026-01-07T11:36:00Z">
            <w:r>
              <w:rPr>
                <w:noProof/>
                <w:lang w:eastAsia="fr-FR"/>
              </w:rPr>
              <w:drawing>
                <wp:anchor distT="0" distB="0" distL="0" distR="0" simplePos="0" relativeHeight="251658240" behindDoc="0" locked="0" layoutInCell="1" allowOverlap="0" wp14:anchorId="37653445" wp14:editId="6D54A404">
                  <wp:simplePos x="0" y="0"/>
                  <wp:positionH relativeFrom="column">
                    <wp:posOffset>-934720</wp:posOffset>
                  </wp:positionH>
                  <wp:positionV relativeFrom="page">
                    <wp:posOffset>0</wp:posOffset>
                  </wp:positionV>
                  <wp:extent cx="7580630" cy="10713720"/>
                  <wp:effectExtent l="0" t="0" r="1270" b="5080"/>
                  <wp:wrapSquare wrapText="bothSides"/>
                  <wp:docPr id="187481673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4816738" name="Image 187481673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0630" cy="1071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ins>
        </w:p>
        <w:p w14:paraId="0396531D" w14:textId="66DD4786" w:rsidR="00982202" w:rsidRDefault="006F00BA">
          <w:pPr>
            <w:rPr>
              <w:ins w:id="4" w:author="DOROBISZ Sandy" w:date="2026-01-07T11:35:00Z"/>
              <w:rFonts w:ascii="Arial" w:hAnsi="Arial"/>
              <w:b/>
              <w:sz w:val="28"/>
            </w:rPr>
          </w:pPr>
        </w:p>
        <w:customXmlInsRangeStart w:id="5" w:author="DOROBISZ Sandy" w:date="2026-01-07T11:35:00Z"/>
      </w:sdtContent>
    </w:sdt>
    <w:customXmlInsRangeEnd w:id="5"/>
    <w:p w14:paraId="4A79C862" w14:textId="2F58FAB2" w:rsidR="00BA3FDC" w:rsidRPr="008E3AEE" w:rsidDel="009940BE" w:rsidRDefault="008E3AEE">
      <w:pPr>
        <w:rPr>
          <w:del w:id="6" w:author="DUVAL Cécilia" w:date="2026-01-07T10:45:00Z"/>
          <w:i/>
        </w:rPr>
      </w:pPr>
      <w:del w:id="7" w:author="DUVAL Cécilia" w:date="2026-01-07T10:45:00Z">
        <w:r w:rsidRPr="008E3AEE" w:rsidDel="009940BE">
          <w:rPr>
            <w:i/>
            <w:noProof/>
            <w:lang w:eastAsia="fr-FR"/>
          </w:rPr>
          <w:delText>Page de garde visuel de la plaquette</w:delText>
        </w:r>
      </w:del>
    </w:p>
    <w:p w14:paraId="342523D4" w14:textId="63F7ABFB" w:rsidR="004738C5" w:rsidRPr="004738C5" w:rsidDel="009940BE" w:rsidRDefault="008C0347" w:rsidP="004738C5">
      <w:pPr>
        <w:spacing w:after="160"/>
        <w:ind w:right="669"/>
        <w:jc w:val="center"/>
        <w:rPr>
          <w:del w:id="8" w:author="DUVAL Cécilia" w:date="2026-01-07T10:45:00Z"/>
          <w:rFonts w:ascii="Arial" w:eastAsia="Times New Roman" w:hAnsi="Arial" w:cs="Arial"/>
          <w:b/>
          <w:bCs/>
          <w:color w:val="4D5356"/>
          <w:sz w:val="32"/>
          <w:szCs w:val="24"/>
        </w:rPr>
      </w:pPr>
      <w:del w:id="9" w:author="DUVAL Cécilia" w:date="2026-01-07T10:45:00Z">
        <w:r w:rsidRPr="004738C5" w:rsidDel="009940BE">
          <w:rPr>
            <w:rFonts w:ascii="Arial" w:hAnsi="Arial" w:cs="Arial"/>
            <w:color w:val="231F20"/>
            <w:position w:val="1"/>
            <w:sz w:val="32"/>
            <w:szCs w:val="24"/>
          </w:rPr>
          <w:delText xml:space="preserve"> </w:delText>
        </w:r>
      </w:del>
    </w:p>
    <w:p w14:paraId="795FD706" w14:textId="2F8DA8C2" w:rsidR="00542B0E" w:rsidDel="009940BE" w:rsidRDefault="00542B0E" w:rsidP="00914CA9">
      <w:pPr>
        <w:ind w:left="-426" w:right="-472"/>
        <w:jc w:val="center"/>
        <w:rPr>
          <w:del w:id="10" w:author="DUVAL Cécilia" w:date="2026-01-07T10:45:00Z"/>
          <w:rFonts w:ascii="Arial" w:hAnsi="Arial" w:cs="Arial"/>
          <w:b/>
          <w:caps/>
          <w:sz w:val="48"/>
        </w:rPr>
      </w:pPr>
    </w:p>
    <w:p w14:paraId="12697FE8" w14:textId="70FF2E3F" w:rsidR="008E3AEE" w:rsidRPr="008E3AEE" w:rsidDel="009940BE" w:rsidRDefault="008E3AEE" w:rsidP="008E3AEE">
      <w:pPr>
        <w:spacing w:line="240" w:lineRule="auto"/>
        <w:ind w:left="142"/>
        <w:jc w:val="center"/>
        <w:rPr>
          <w:del w:id="11" w:author="DUVAL Cécilia" w:date="2026-01-07T10:45:00Z"/>
          <w:rFonts w:asciiTheme="minorHAnsi" w:hAnsiTheme="minorHAnsi" w:cstheme="minorHAnsi"/>
          <w:b/>
          <w:sz w:val="36"/>
        </w:rPr>
      </w:pPr>
      <w:del w:id="12" w:author="DUVAL Cécilia" w:date="2026-01-07T10:45:00Z">
        <w:r w:rsidRPr="008E3AEE" w:rsidDel="009940BE">
          <w:rPr>
            <w:rFonts w:asciiTheme="minorHAnsi" w:hAnsiTheme="minorHAnsi" w:cstheme="minorHAnsi"/>
            <w:b/>
            <w:sz w:val="36"/>
          </w:rPr>
          <w:delText>Plan d’actions de la Région Hauts-de-France pour l’industrie circulaire</w:delText>
        </w:r>
      </w:del>
    </w:p>
    <w:p w14:paraId="745C9463" w14:textId="371A85FF" w:rsidR="008E3AEE" w:rsidRPr="008E3AEE" w:rsidDel="009940BE" w:rsidRDefault="008E3AEE" w:rsidP="008E3AEE">
      <w:pPr>
        <w:spacing w:line="240" w:lineRule="auto"/>
        <w:ind w:left="142"/>
        <w:jc w:val="center"/>
        <w:rPr>
          <w:del w:id="13" w:author="DUVAL Cécilia" w:date="2026-01-07T10:45:00Z"/>
          <w:rFonts w:asciiTheme="minorHAnsi" w:hAnsiTheme="minorHAnsi" w:cstheme="minorHAnsi"/>
          <w:b/>
          <w:color w:val="92D050"/>
          <w:sz w:val="36"/>
        </w:rPr>
      </w:pPr>
      <w:del w:id="14" w:author="DUVAL Cécilia" w:date="2026-01-07T10:45:00Z">
        <w:r w:rsidRPr="008E3AEE" w:rsidDel="009940BE">
          <w:rPr>
            <w:rFonts w:asciiTheme="minorHAnsi" w:hAnsiTheme="minorHAnsi" w:cstheme="minorHAnsi"/>
            <w:b/>
            <w:sz w:val="36"/>
          </w:rPr>
          <w:delText>ACCOMPAGNER / ACCELERER / MASSIFIER</w:delText>
        </w:r>
      </w:del>
    </w:p>
    <w:p w14:paraId="2A77B31A" w14:textId="0F9356EA" w:rsidR="008E3AEE" w:rsidDel="009940BE" w:rsidRDefault="008E3AEE" w:rsidP="00914CA9">
      <w:pPr>
        <w:ind w:left="-426" w:right="-472"/>
        <w:jc w:val="center"/>
        <w:rPr>
          <w:del w:id="15" w:author="DUVAL Cécilia" w:date="2026-01-07T10:45:00Z"/>
          <w:rFonts w:ascii="Arial" w:hAnsi="Arial" w:cs="Arial"/>
          <w:b/>
          <w:caps/>
          <w:sz w:val="48"/>
        </w:rPr>
      </w:pPr>
    </w:p>
    <w:p w14:paraId="2FA14798" w14:textId="227A093B" w:rsidR="008E3AEE" w:rsidDel="009940BE" w:rsidRDefault="008E3AEE" w:rsidP="00914CA9">
      <w:pPr>
        <w:ind w:left="-426" w:right="-472"/>
        <w:jc w:val="center"/>
        <w:rPr>
          <w:del w:id="16" w:author="DUVAL Cécilia" w:date="2026-01-07T10:45:00Z"/>
          <w:rFonts w:ascii="Arial" w:hAnsi="Arial" w:cs="Arial"/>
          <w:b/>
          <w:caps/>
          <w:sz w:val="48"/>
        </w:rPr>
      </w:pPr>
    </w:p>
    <w:p w14:paraId="5E20123B" w14:textId="3EC0D514" w:rsidR="008E3AEE" w:rsidRPr="0090408D" w:rsidDel="009940BE" w:rsidRDefault="008E3AEE" w:rsidP="00914CA9">
      <w:pPr>
        <w:ind w:left="-426" w:right="-472"/>
        <w:jc w:val="center"/>
        <w:rPr>
          <w:del w:id="17" w:author="DUVAL Cécilia" w:date="2026-01-07T10:45:00Z"/>
          <w:rFonts w:ascii="Arial" w:hAnsi="Arial" w:cs="Arial"/>
          <w:b/>
          <w:caps/>
          <w:sz w:val="36"/>
          <w:szCs w:val="36"/>
        </w:rPr>
      </w:pPr>
    </w:p>
    <w:p w14:paraId="55F0434D" w14:textId="675E697E" w:rsidR="008E3AEE" w:rsidRPr="008E3AEE" w:rsidDel="009940BE" w:rsidRDefault="008E3AEE" w:rsidP="008E3AEE">
      <w:pPr>
        <w:spacing w:before="92" w:after="160"/>
        <w:ind w:right="676"/>
        <w:jc w:val="center"/>
        <w:rPr>
          <w:del w:id="18" w:author="DUVAL Cécilia" w:date="2026-01-07T10:45:00Z"/>
          <w:rFonts w:ascii="Arial" w:hAnsi="Arial" w:cs="Arial"/>
          <w:b/>
          <w:sz w:val="36"/>
          <w:szCs w:val="36"/>
        </w:rPr>
      </w:pPr>
      <w:del w:id="19" w:author="DUVAL Cécilia" w:date="2026-01-07T10:45:00Z">
        <w:r w:rsidRPr="008E3AEE" w:rsidDel="009940BE">
          <w:rPr>
            <w:rFonts w:ascii="Arial" w:hAnsi="Arial" w:cs="Arial"/>
            <w:b/>
            <w:color w:val="231F20"/>
            <w:sz w:val="36"/>
            <w:szCs w:val="36"/>
          </w:rPr>
          <w:delText>Appel</w:delText>
        </w:r>
        <w:r w:rsidRPr="008E3AEE" w:rsidDel="009940BE">
          <w:rPr>
            <w:rFonts w:ascii="Arial" w:hAnsi="Arial" w:cs="Arial"/>
            <w:b/>
            <w:color w:val="231F20"/>
            <w:spacing w:val="-12"/>
            <w:sz w:val="36"/>
            <w:szCs w:val="36"/>
          </w:rPr>
          <w:delText xml:space="preserve"> </w:delText>
        </w:r>
        <w:r w:rsidRPr="008E3AEE" w:rsidDel="009940BE">
          <w:rPr>
            <w:rFonts w:ascii="Arial" w:hAnsi="Arial" w:cs="Arial"/>
            <w:b/>
            <w:color w:val="231F20"/>
            <w:sz w:val="36"/>
            <w:szCs w:val="36"/>
          </w:rPr>
          <w:delText>à</w:delText>
        </w:r>
        <w:r w:rsidRPr="008E3AEE" w:rsidDel="009940BE">
          <w:rPr>
            <w:rFonts w:ascii="Arial" w:hAnsi="Arial" w:cs="Arial"/>
            <w:b/>
            <w:color w:val="231F20"/>
            <w:spacing w:val="-9"/>
            <w:sz w:val="36"/>
            <w:szCs w:val="36"/>
          </w:rPr>
          <w:delText xml:space="preserve"> </w:delText>
        </w:r>
        <w:r w:rsidRPr="008E3AEE" w:rsidDel="009940BE">
          <w:rPr>
            <w:rFonts w:ascii="Arial" w:hAnsi="Arial" w:cs="Arial"/>
            <w:b/>
            <w:color w:val="231F20"/>
            <w:sz w:val="36"/>
            <w:szCs w:val="36"/>
          </w:rPr>
          <w:delText>Manifestation</w:delText>
        </w:r>
        <w:r w:rsidRPr="008E3AEE" w:rsidDel="009940BE">
          <w:rPr>
            <w:rFonts w:ascii="Arial" w:hAnsi="Arial" w:cs="Arial"/>
            <w:b/>
            <w:color w:val="231F20"/>
            <w:spacing w:val="-11"/>
            <w:sz w:val="36"/>
            <w:szCs w:val="36"/>
          </w:rPr>
          <w:delText xml:space="preserve"> </w:delText>
        </w:r>
        <w:r w:rsidRPr="008E3AEE" w:rsidDel="009940BE">
          <w:rPr>
            <w:rFonts w:ascii="Arial" w:hAnsi="Arial" w:cs="Arial"/>
            <w:b/>
            <w:color w:val="231F20"/>
            <w:spacing w:val="-2"/>
            <w:sz w:val="36"/>
            <w:szCs w:val="36"/>
          </w:rPr>
          <w:delText>d'Intérêt (AMI)</w:delText>
        </w:r>
      </w:del>
    </w:p>
    <w:p w14:paraId="7D52B93C" w14:textId="54F06D8A" w:rsidR="008E3AEE" w:rsidDel="009940BE" w:rsidRDefault="008E3AEE" w:rsidP="008E3AEE">
      <w:pPr>
        <w:spacing w:after="160"/>
        <w:ind w:right="669"/>
        <w:jc w:val="center"/>
        <w:rPr>
          <w:del w:id="20" w:author="DUVAL Cécilia" w:date="2026-01-07T10:45:00Z"/>
          <w:rFonts w:ascii="Arial" w:eastAsia="Times New Roman" w:hAnsi="Arial" w:cs="Arial"/>
          <w:b/>
          <w:bCs/>
          <w:color w:val="4D5356"/>
          <w:sz w:val="36"/>
          <w:szCs w:val="36"/>
        </w:rPr>
      </w:pPr>
      <w:del w:id="21" w:author="DUVAL Cécilia" w:date="2026-01-07T10:45:00Z">
        <w:r w:rsidRPr="008E3AEE" w:rsidDel="009940BE">
          <w:rPr>
            <w:rFonts w:ascii="Arial" w:hAnsi="Arial" w:cs="Arial"/>
            <w:color w:val="231F20"/>
            <w:position w:val="1"/>
            <w:sz w:val="36"/>
            <w:szCs w:val="36"/>
          </w:rPr>
          <w:delText>«</w:delText>
        </w:r>
        <w:r w:rsidRPr="008E3AEE" w:rsidDel="009940BE">
          <w:rPr>
            <w:rFonts w:ascii="Arial" w:hAnsi="Arial" w:cs="Arial"/>
            <w:color w:val="231F20"/>
            <w:spacing w:val="-8"/>
            <w:position w:val="1"/>
            <w:sz w:val="36"/>
            <w:szCs w:val="36"/>
          </w:rPr>
          <w:delText xml:space="preserve"> </w:delText>
        </w:r>
        <w:r w:rsidRPr="008E3AEE" w:rsidDel="009940BE">
          <w:rPr>
            <w:rFonts w:ascii="Arial" w:eastAsia="Times New Roman" w:hAnsi="Arial" w:cs="Arial"/>
            <w:b/>
            <w:bCs/>
            <w:color w:val="4D5356"/>
            <w:sz w:val="36"/>
            <w:szCs w:val="36"/>
          </w:rPr>
          <w:delText>Déploiement d’un réseau régional de ressourceries – recycleries de nouvelle génération »</w:delText>
        </w:r>
      </w:del>
    </w:p>
    <w:p w14:paraId="0B62180C" w14:textId="446F58C8" w:rsidR="002B6E66" w:rsidRPr="002B6E66" w:rsidDel="009940BE" w:rsidRDefault="009E756E" w:rsidP="008E3AEE">
      <w:pPr>
        <w:spacing w:after="160"/>
        <w:ind w:right="669"/>
        <w:jc w:val="center"/>
        <w:rPr>
          <w:del w:id="22" w:author="DUVAL Cécilia" w:date="2026-01-07T10:45:00Z"/>
          <w:rFonts w:ascii="Arial" w:eastAsia="Times New Roman" w:hAnsi="Arial" w:cs="Arial"/>
          <w:b/>
          <w:bCs/>
          <w:color w:val="002060"/>
          <w:sz w:val="36"/>
          <w:szCs w:val="36"/>
        </w:rPr>
      </w:pPr>
      <w:del w:id="23" w:author="DUVAL Cécilia" w:date="2026-01-07T10:45:00Z">
        <w:r w:rsidRPr="009E756E" w:rsidDel="009940BE">
          <w:rPr>
            <w:rFonts w:ascii="Arial" w:eastAsia="Times New Roman" w:hAnsi="Arial" w:cs="Arial"/>
            <w:b/>
            <w:bCs/>
            <w:color w:val="002060"/>
            <w:sz w:val="36"/>
            <w:szCs w:val="36"/>
          </w:rPr>
          <w:delText>Phase 1 :</w:delText>
        </w:r>
        <w:r w:rsidR="001E4313" w:rsidDel="009940BE">
          <w:rPr>
            <w:rFonts w:ascii="Arial" w:eastAsia="Times New Roman" w:hAnsi="Arial" w:cs="Arial"/>
            <w:b/>
            <w:bCs/>
            <w:color w:val="002060"/>
            <w:sz w:val="36"/>
            <w:szCs w:val="36"/>
          </w:rPr>
          <w:delText xml:space="preserve"> </w:delText>
        </w:r>
        <w:r w:rsidDel="009940BE">
          <w:rPr>
            <w:rFonts w:ascii="Arial" w:eastAsia="Times New Roman" w:hAnsi="Arial" w:cs="Arial"/>
            <w:b/>
            <w:bCs/>
            <w:color w:val="002060"/>
            <w:sz w:val="36"/>
            <w:szCs w:val="36"/>
          </w:rPr>
          <w:delText>Ingénierie pour la structuration du réseau</w:delText>
        </w:r>
        <w:r w:rsidR="001E4313" w:rsidDel="009940BE">
          <w:rPr>
            <w:rFonts w:ascii="Arial" w:eastAsia="Times New Roman" w:hAnsi="Arial" w:cs="Arial"/>
            <w:b/>
            <w:bCs/>
            <w:color w:val="002060"/>
            <w:sz w:val="36"/>
            <w:szCs w:val="36"/>
          </w:rPr>
          <w:delText xml:space="preserve"> régional</w:delText>
        </w:r>
        <w:r w:rsidDel="009940BE">
          <w:rPr>
            <w:rFonts w:ascii="Arial" w:eastAsia="Times New Roman" w:hAnsi="Arial" w:cs="Arial"/>
            <w:b/>
            <w:bCs/>
            <w:color w:val="002060"/>
            <w:sz w:val="36"/>
            <w:szCs w:val="36"/>
          </w:rPr>
          <w:delText xml:space="preserve"> </w:delText>
        </w:r>
      </w:del>
    </w:p>
    <w:p w14:paraId="6FCF042E" w14:textId="7EADDB47" w:rsidR="008E3AEE" w:rsidDel="009940BE" w:rsidRDefault="008E3AEE" w:rsidP="00914CA9">
      <w:pPr>
        <w:ind w:left="-426" w:right="-472"/>
        <w:jc w:val="center"/>
        <w:rPr>
          <w:del w:id="24" w:author="DUVAL Cécilia" w:date="2026-01-07T10:45:00Z"/>
          <w:rFonts w:ascii="Arial" w:hAnsi="Arial" w:cs="Arial"/>
          <w:b/>
          <w:caps/>
          <w:sz w:val="48"/>
        </w:rPr>
      </w:pPr>
    </w:p>
    <w:p w14:paraId="017AB247" w14:textId="6EC21ED6" w:rsidR="008E3AEE" w:rsidRPr="004738C5" w:rsidDel="009940BE" w:rsidRDefault="008E3AEE" w:rsidP="00914CA9">
      <w:pPr>
        <w:ind w:left="-426" w:right="-472"/>
        <w:jc w:val="center"/>
        <w:rPr>
          <w:del w:id="25" w:author="DUVAL Cécilia" w:date="2026-01-07T10:45:00Z"/>
          <w:rFonts w:ascii="Arial" w:hAnsi="Arial" w:cs="Arial"/>
          <w:b/>
          <w:caps/>
          <w:sz w:val="48"/>
        </w:rPr>
      </w:pPr>
    </w:p>
    <w:p w14:paraId="71999F5A" w14:textId="2825F540" w:rsidR="00D54161" w:rsidDel="009940BE" w:rsidRDefault="00D54161">
      <w:pPr>
        <w:rPr>
          <w:del w:id="26" w:author="DUVAL Cécilia" w:date="2026-01-07T10:45:00Z"/>
          <w:rFonts w:ascii="Arial" w:hAnsi="Arial"/>
          <w:sz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8996"/>
      </w:tblGrid>
      <w:tr w:rsidR="008E3AEE" w:rsidRPr="00CA3CEB" w:rsidDel="009940BE" w14:paraId="0D261609" w14:textId="0471A12F" w:rsidTr="00EA5E09">
        <w:trPr>
          <w:del w:id="27" w:author="DUVAL Cécilia" w:date="2026-01-07T10:45:00Z"/>
        </w:trPr>
        <w:tc>
          <w:tcPr>
            <w:tcW w:w="8996" w:type="dxa"/>
          </w:tcPr>
          <w:p w14:paraId="7C8B3B74" w14:textId="74A145EA" w:rsidR="008E3AEE" w:rsidDel="009940BE" w:rsidRDefault="008E3AEE" w:rsidP="00EA5E09">
            <w:pPr>
              <w:jc w:val="both"/>
              <w:rPr>
                <w:del w:id="28" w:author="DUVAL Cécilia" w:date="2026-01-07T10:45:00Z"/>
                <w:rFonts w:ascii="Arial" w:hAnsi="Arial"/>
                <w:sz w:val="22"/>
              </w:rPr>
            </w:pPr>
            <w:del w:id="29" w:author="DUVAL Cécilia" w:date="2026-01-07T10:45:00Z">
              <w:r w:rsidRPr="00F160D2" w:rsidDel="009940BE">
                <w:rPr>
                  <w:rFonts w:ascii="Arial" w:hAnsi="Arial"/>
                  <w:sz w:val="22"/>
                </w:rPr>
                <w:delText xml:space="preserve">Les dossiers reçus </w:delText>
              </w:r>
              <w:r w:rsidDel="009940BE">
                <w:rPr>
                  <w:rFonts w:ascii="Arial" w:hAnsi="Arial"/>
                  <w:sz w:val="22"/>
                </w:rPr>
                <w:delText xml:space="preserve">permettront d’identifier les partenaires, les besoins, et créer des dynamiques collectives autour du sujet. </w:delText>
              </w:r>
            </w:del>
          </w:p>
          <w:p w14:paraId="0474BA92" w14:textId="13321C3A" w:rsidR="008E3AEE" w:rsidRPr="00CA3CEB" w:rsidDel="009940BE" w:rsidRDefault="008E3AEE" w:rsidP="00EA5E09">
            <w:pPr>
              <w:jc w:val="both"/>
              <w:rPr>
                <w:del w:id="30" w:author="DUVAL Cécilia" w:date="2026-01-07T10:45:00Z"/>
                <w:rFonts w:ascii="Arial" w:hAnsi="Arial"/>
                <w:sz w:val="22"/>
              </w:rPr>
            </w:pPr>
            <w:del w:id="31" w:author="DUVAL Cécilia" w:date="2026-01-07T10:45:00Z">
              <w:r w:rsidDel="009940BE">
                <w:rPr>
                  <w:rFonts w:ascii="Arial" w:hAnsi="Arial"/>
                  <w:sz w:val="22"/>
                </w:rPr>
                <w:delText>Des demandes de cofinancement pourront ainsi être déposées selon les dispositifs existants mais le présent AMI n’a pas vocation à attribuer des cofinancements.</w:delText>
              </w:r>
            </w:del>
          </w:p>
        </w:tc>
      </w:tr>
      <w:tr w:rsidR="008E3AEE" w:rsidRPr="00CA3CEB" w:rsidDel="009940BE" w14:paraId="7F3A2F91" w14:textId="34E3FB5A" w:rsidTr="00EA5E09">
        <w:trPr>
          <w:del w:id="32" w:author="DUVAL Cécilia" w:date="2026-01-07T10:45:00Z"/>
        </w:trPr>
        <w:tc>
          <w:tcPr>
            <w:tcW w:w="8996" w:type="dxa"/>
          </w:tcPr>
          <w:p w14:paraId="09280415" w14:textId="16413FD3" w:rsidR="008E3AEE" w:rsidRPr="004A5263" w:rsidDel="009940BE" w:rsidRDefault="008E3AEE" w:rsidP="00EA5E09">
            <w:pPr>
              <w:rPr>
                <w:del w:id="33" w:author="DUVAL Cécilia" w:date="2026-01-07T10:45:00Z"/>
                <w:rFonts w:ascii="Arial" w:hAnsi="Arial"/>
                <w:sz w:val="20"/>
              </w:rPr>
            </w:pPr>
          </w:p>
          <w:p w14:paraId="5F313E91" w14:textId="603A3A85" w:rsidR="008E3AEE" w:rsidRPr="00CA3CEB" w:rsidDel="009940BE" w:rsidRDefault="008E3AEE" w:rsidP="00EA5E09">
            <w:pPr>
              <w:jc w:val="both"/>
              <w:rPr>
                <w:del w:id="34" w:author="DUVAL Cécilia" w:date="2026-01-07T10:45:00Z"/>
                <w:rFonts w:ascii="Arial" w:hAnsi="Arial"/>
                <w:sz w:val="22"/>
              </w:rPr>
            </w:pPr>
          </w:p>
        </w:tc>
      </w:tr>
      <w:tr w:rsidR="008E3AEE" w:rsidRPr="00CA3CEB" w:rsidDel="009940BE" w14:paraId="07CD0DDF" w14:textId="60AAF375" w:rsidTr="00EA5E09">
        <w:trPr>
          <w:del w:id="35" w:author="DUVAL Cécilia" w:date="2026-01-07T10:45:00Z"/>
        </w:trPr>
        <w:tc>
          <w:tcPr>
            <w:tcW w:w="8996" w:type="dxa"/>
          </w:tcPr>
          <w:p w14:paraId="763FC748" w14:textId="0C7431E6" w:rsidR="008E3AEE" w:rsidRPr="00CA3CEB" w:rsidDel="009940BE" w:rsidRDefault="008E3AEE" w:rsidP="00EA5E09">
            <w:pPr>
              <w:rPr>
                <w:del w:id="36" w:author="DUVAL Cécilia" w:date="2026-01-07T10:45:00Z"/>
                <w:rFonts w:ascii="Arial" w:hAnsi="Arial"/>
                <w:b/>
                <w:sz w:val="22"/>
              </w:rPr>
            </w:pPr>
            <w:del w:id="37" w:author="DUVAL Cécilia" w:date="2026-01-07T10:45:00Z">
              <w:r w:rsidRPr="00CA3CEB" w:rsidDel="009940BE">
                <w:rPr>
                  <w:rFonts w:ascii="Arial" w:hAnsi="Arial"/>
                  <w:b/>
                  <w:sz w:val="22"/>
                </w:rPr>
                <w:delText>Contact</w:delText>
              </w:r>
              <w:r w:rsidDel="009940BE">
                <w:rPr>
                  <w:rFonts w:ascii="Arial" w:hAnsi="Arial"/>
                  <w:b/>
                  <w:sz w:val="22"/>
                </w:rPr>
                <w:delText>s</w:delText>
              </w:r>
              <w:r w:rsidRPr="00CA3CEB" w:rsidDel="009940BE">
                <w:rPr>
                  <w:rFonts w:ascii="Arial" w:hAnsi="Arial"/>
                  <w:b/>
                  <w:sz w:val="22"/>
                </w:rPr>
                <w:delText xml:space="preserve"> pour tout renseignement :</w:delText>
              </w:r>
            </w:del>
          </w:p>
        </w:tc>
      </w:tr>
      <w:tr w:rsidR="008E3AEE" w:rsidRPr="00CA3CEB" w:rsidDel="009940BE" w14:paraId="06C4C0EB" w14:textId="50B33763" w:rsidTr="00EA5E09">
        <w:trPr>
          <w:del w:id="38" w:author="DUVAL Cécilia" w:date="2026-01-07T10:45:00Z"/>
        </w:trPr>
        <w:tc>
          <w:tcPr>
            <w:tcW w:w="8996" w:type="dxa"/>
          </w:tcPr>
          <w:p w14:paraId="6099C919" w14:textId="645FF7D3" w:rsidR="008E3AEE" w:rsidRPr="00CA3CEB" w:rsidDel="009940BE" w:rsidRDefault="008E3AEE" w:rsidP="00EA5E09">
            <w:pPr>
              <w:rPr>
                <w:del w:id="39" w:author="DUVAL Cécilia" w:date="2026-01-07T10:45:00Z"/>
                <w:rFonts w:ascii="Arial" w:hAnsi="Arial"/>
                <w:sz w:val="22"/>
              </w:rPr>
            </w:pPr>
            <w:del w:id="40" w:author="DUVAL Cécilia" w:date="2026-01-07T10:45:00Z">
              <w:r w:rsidDel="009940BE">
                <w:rPr>
                  <w:rFonts w:ascii="Arial" w:hAnsi="Arial"/>
                  <w:sz w:val="22"/>
                </w:rPr>
                <w:delText xml:space="preserve"> </w:delText>
              </w:r>
            </w:del>
          </w:p>
        </w:tc>
      </w:tr>
      <w:tr w:rsidR="008E3AEE" w:rsidRPr="00981248" w:rsidDel="009940BE" w14:paraId="6852F21C" w14:textId="6F6FDE3F" w:rsidTr="00EA5E09">
        <w:trPr>
          <w:del w:id="41" w:author="DUVAL Cécilia" w:date="2026-01-07T10:45:00Z"/>
        </w:trPr>
        <w:tc>
          <w:tcPr>
            <w:tcW w:w="8996" w:type="dxa"/>
          </w:tcPr>
          <w:p w14:paraId="45299C03" w14:textId="5FFFB281" w:rsidR="008E3AEE" w:rsidRPr="00981248" w:rsidDel="009940BE" w:rsidRDefault="00766B16" w:rsidP="00EA5E09">
            <w:pPr>
              <w:jc w:val="center"/>
              <w:rPr>
                <w:del w:id="42" w:author="DUVAL Cécilia" w:date="2026-01-07T10:45:00Z"/>
                <w:rFonts w:ascii="Arial" w:hAnsi="Arial"/>
                <w:color w:val="0563C1" w:themeColor="hyperlink"/>
                <w:sz w:val="22"/>
                <w:u w:val="single"/>
              </w:rPr>
            </w:pPr>
            <w:del w:id="43" w:author="DUVAL Cécilia" w:date="2026-01-07T10:45:00Z">
              <w:r w:rsidDel="009940BE">
                <w:fldChar w:fldCharType="begin"/>
              </w:r>
              <w:r w:rsidDel="009940BE">
                <w:delInstrText xml:space="preserve"> HYPERLINK "mailto:ami-transition@hautsdefrance.fr" </w:delInstrText>
              </w:r>
              <w:r w:rsidDel="009940BE">
                <w:fldChar w:fldCharType="separate"/>
              </w:r>
              <w:r w:rsidR="008E3AEE" w:rsidDel="009940BE">
                <w:rPr>
                  <w:rStyle w:val="Lienhypertexte"/>
                  <w:b/>
                  <w:bCs/>
                </w:rPr>
                <w:delText>ami-transition@hautsdefrance.fr</w:delText>
              </w:r>
              <w:r w:rsidDel="009940BE">
                <w:rPr>
                  <w:rStyle w:val="Lienhypertexte"/>
                  <w:b/>
                  <w:bCs/>
                </w:rPr>
                <w:fldChar w:fldCharType="end"/>
              </w:r>
              <w:r w:rsidR="008E3AEE" w:rsidDel="009940BE">
                <w:rPr>
                  <w:rStyle w:val="lev"/>
                </w:rPr>
                <w:delText xml:space="preserve"> </w:delText>
              </w:r>
            </w:del>
          </w:p>
        </w:tc>
      </w:tr>
    </w:tbl>
    <w:p w14:paraId="3B7FA06B" w14:textId="6514461E" w:rsidR="00D54161" w:rsidDel="009940BE" w:rsidRDefault="00BB2B2A">
      <w:pPr>
        <w:rPr>
          <w:del w:id="44" w:author="DUVAL Cécilia" w:date="2026-01-07T10:45:00Z"/>
          <w:rFonts w:ascii="Arial" w:hAnsi="Arial"/>
          <w:sz w:val="22"/>
        </w:rPr>
      </w:pPr>
      <w:del w:id="45" w:author="DUVAL Cécilia" w:date="2026-01-07T10:45:00Z">
        <w:r w:rsidDel="009940BE">
          <w:rPr>
            <w:rFonts w:ascii="Arial" w:hAnsi="Arial"/>
            <w:sz w:val="22"/>
          </w:rPr>
          <w:delText xml:space="preserve"> </w:delText>
        </w:r>
        <w:r w:rsidR="00D54161" w:rsidDel="009940BE">
          <w:rPr>
            <w:rFonts w:ascii="Arial" w:hAnsi="Arial"/>
            <w:sz w:val="22"/>
          </w:rPr>
          <w:br w:type="page"/>
        </w:r>
      </w:del>
    </w:p>
    <w:p w14:paraId="1F98DC63" w14:textId="323812AA" w:rsidR="007E4726" w:rsidRPr="007116C5" w:rsidRDefault="007E4726" w:rsidP="00737FCE">
      <w:pPr>
        <w:pStyle w:val="Paragraphedeliste"/>
        <w:numPr>
          <w:ilvl w:val="0"/>
          <w:numId w:val="4"/>
        </w:numPr>
        <w:pBdr>
          <w:top w:val="single" w:sz="12" w:space="3" w:color="auto"/>
          <w:left w:val="single" w:sz="12" w:space="3" w:color="auto"/>
          <w:bottom w:val="single" w:sz="12" w:space="3" w:color="auto"/>
          <w:right w:val="single" w:sz="12" w:space="3" w:color="auto"/>
        </w:pBdr>
        <w:spacing w:before="360" w:after="80"/>
        <w:ind w:hanging="720"/>
        <w:rPr>
          <w:rFonts w:ascii="Arial" w:hAnsi="Arial"/>
          <w:b/>
          <w:sz w:val="28"/>
          <w:szCs w:val="28"/>
        </w:rPr>
      </w:pPr>
      <w:r w:rsidRPr="007116C5">
        <w:rPr>
          <w:rFonts w:ascii="Arial" w:hAnsi="Arial"/>
          <w:b/>
          <w:sz w:val="28"/>
        </w:rPr>
        <w:t>Présentation</w:t>
      </w:r>
      <w:r w:rsidR="000861CF" w:rsidRPr="007116C5">
        <w:rPr>
          <w:rFonts w:ascii="Arial" w:hAnsi="Arial"/>
          <w:b/>
          <w:sz w:val="28"/>
        </w:rPr>
        <w:t xml:space="preserve"> synthétique</w:t>
      </w:r>
      <w:r w:rsidRPr="007116C5">
        <w:rPr>
          <w:rFonts w:ascii="Arial" w:hAnsi="Arial"/>
          <w:b/>
          <w:sz w:val="28"/>
        </w:rPr>
        <w:t xml:space="preserve"> d</w:t>
      </w:r>
      <w:r w:rsidR="002E0E56" w:rsidRPr="007116C5">
        <w:rPr>
          <w:rFonts w:ascii="Arial" w:hAnsi="Arial"/>
          <w:b/>
          <w:sz w:val="28"/>
        </w:rPr>
        <w:t xml:space="preserve">u </w:t>
      </w:r>
      <w:r w:rsidR="002E0E56" w:rsidRPr="007116C5">
        <w:rPr>
          <w:rFonts w:ascii="Arial" w:hAnsi="Arial"/>
          <w:b/>
          <w:sz w:val="28"/>
          <w:szCs w:val="28"/>
        </w:rPr>
        <w:t>projet</w:t>
      </w:r>
      <w:r w:rsidR="007116C5" w:rsidRPr="007116C5">
        <w:rPr>
          <w:rFonts w:ascii="Arial" w:hAnsi="Arial"/>
          <w:b/>
          <w:sz w:val="28"/>
          <w:szCs w:val="28"/>
        </w:rPr>
        <w:t xml:space="preserve">   </w:t>
      </w:r>
    </w:p>
    <w:p w14:paraId="632BA465" w14:textId="3E3426F3" w:rsidR="00A73614" w:rsidRDefault="00A73614" w:rsidP="000B2A94">
      <w:pPr>
        <w:rPr>
          <w:ins w:id="46" w:author="DUVAL Cécilia" w:date="2026-01-07T10:45:00Z"/>
          <w:rFonts w:ascii="Arial" w:hAnsi="Arial"/>
          <w:sz w:val="22"/>
        </w:rPr>
      </w:pPr>
    </w:p>
    <w:p w14:paraId="71C70E38" w14:textId="77777777" w:rsidR="009940BE" w:rsidRDefault="009940BE" w:rsidP="000B2A94">
      <w:pPr>
        <w:rPr>
          <w:rFonts w:ascii="Arial" w:hAnsi="Arial"/>
          <w:sz w:val="22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672"/>
      </w:tblGrid>
      <w:tr w:rsidR="0008744E" w:rsidRPr="0008744E" w14:paraId="2C1FCFD2" w14:textId="77777777" w:rsidTr="00C86691">
        <w:trPr>
          <w:trHeight w:val="454"/>
          <w:jc w:val="center"/>
        </w:trPr>
        <w:tc>
          <w:tcPr>
            <w:tcW w:w="4395" w:type="dxa"/>
            <w:shd w:val="clear" w:color="auto" w:fill="auto"/>
            <w:vAlign w:val="center"/>
          </w:tcPr>
          <w:p w14:paraId="0AEB7DE6" w14:textId="77777777" w:rsidR="0008744E" w:rsidRPr="0008744E" w:rsidRDefault="0008744E" w:rsidP="0008744E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  <w:r w:rsidRPr="0008744E">
              <w:rPr>
                <w:rFonts w:ascii="Arial" w:hAnsi="Arial"/>
                <w:b/>
                <w:color w:val="2E74B5" w:themeColor="accent1" w:themeShade="BF"/>
                <w:sz w:val="22"/>
              </w:rPr>
              <w:t>Nom du projet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07498FD7" w14:textId="77777777" w:rsidR="0008744E" w:rsidRPr="0008744E" w:rsidRDefault="0008744E" w:rsidP="0008744E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</w:p>
        </w:tc>
      </w:tr>
      <w:tr w:rsidR="0008744E" w:rsidRPr="0008744E" w14:paraId="7FC64490" w14:textId="77777777" w:rsidTr="00C86691">
        <w:trPr>
          <w:trHeight w:val="454"/>
          <w:jc w:val="center"/>
        </w:trPr>
        <w:tc>
          <w:tcPr>
            <w:tcW w:w="4395" w:type="dxa"/>
            <w:shd w:val="clear" w:color="auto" w:fill="auto"/>
            <w:vAlign w:val="center"/>
          </w:tcPr>
          <w:p w14:paraId="5B748547" w14:textId="77777777" w:rsidR="0008744E" w:rsidRPr="0008744E" w:rsidRDefault="0008744E" w:rsidP="0008744E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  <w:r w:rsidRPr="0008744E">
              <w:rPr>
                <w:rFonts w:ascii="Arial" w:hAnsi="Arial"/>
                <w:b/>
                <w:color w:val="2E74B5" w:themeColor="accent1" w:themeShade="BF"/>
                <w:sz w:val="22"/>
              </w:rPr>
              <w:t>Nom du partenaire coordinateur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2029D467" w14:textId="77777777" w:rsidR="0008744E" w:rsidRPr="0008744E" w:rsidRDefault="0008744E" w:rsidP="0008744E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</w:p>
        </w:tc>
      </w:tr>
      <w:tr w:rsidR="0008744E" w:rsidRPr="0008744E" w14:paraId="083FB630" w14:textId="77777777" w:rsidTr="00C86691">
        <w:trPr>
          <w:trHeight w:val="454"/>
          <w:jc w:val="center"/>
        </w:trPr>
        <w:tc>
          <w:tcPr>
            <w:tcW w:w="4395" w:type="dxa"/>
            <w:shd w:val="clear" w:color="auto" w:fill="auto"/>
            <w:vAlign w:val="center"/>
          </w:tcPr>
          <w:p w14:paraId="74413DA6" w14:textId="77777777" w:rsidR="0008744E" w:rsidRPr="0008744E" w:rsidRDefault="0008744E" w:rsidP="0008744E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  <w:r w:rsidRPr="0008744E">
              <w:rPr>
                <w:rFonts w:ascii="Arial" w:hAnsi="Arial"/>
                <w:b/>
                <w:color w:val="2E74B5" w:themeColor="accent1" w:themeShade="BF"/>
                <w:sz w:val="22"/>
              </w:rPr>
              <w:t>Localisation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05E6F488" w14:textId="77777777" w:rsidR="0008744E" w:rsidRPr="0008744E" w:rsidRDefault="0008744E" w:rsidP="0008744E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</w:p>
        </w:tc>
      </w:tr>
      <w:tr w:rsidR="0008744E" w:rsidRPr="0008744E" w14:paraId="4B6720B7" w14:textId="77777777" w:rsidTr="00C86691">
        <w:trPr>
          <w:trHeight w:val="454"/>
          <w:jc w:val="center"/>
        </w:trPr>
        <w:tc>
          <w:tcPr>
            <w:tcW w:w="4395" w:type="dxa"/>
            <w:shd w:val="clear" w:color="auto" w:fill="auto"/>
            <w:vAlign w:val="center"/>
          </w:tcPr>
          <w:p w14:paraId="0F3D0C6F" w14:textId="008C49A9" w:rsidR="0008744E" w:rsidRPr="0008744E" w:rsidRDefault="0008744E" w:rsidP="00FD229B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  <w:r w:rsidRPr="0008744E">
              <w:rPr>
                <w:rFonts w:ascii="Arial" w:hAnsi="Arial"/>
                <w:b/>
                <w:color w:val="2E74B5" w:themeColor="accent1" w:themeShade="BF"/>
                <w:sz w:val="22"/>
              </w:rPr>
              <w:t xml:space="preserve">Date </w:t>
            </w:r>
            <w:r w:rsidR="00FD229B">
              <w:rPr>
                <w:rFonts w:ascii="Arial" w:hAnsi="Arial"/>
                <w:b/>
                <w:color w:val="2E74B5" w:themeColor="accent1" w:themeShade="BF"/>
                <w:sz w:val="22"/>
              </w:rPr>
              <w:t>de mise en œuvre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3412AC42" w14:textId="77777777" w:rsidR="0008744E" w:rsidRPr="0008744E" w:rsidRDefault="0008744E" w:rsidP="0008744E">
            <w:pPr>
              <w:rPr>
                <w:rFonts w:ascii="Arial" w:hAnsi="Arial"/>
                <w:b/>
                <w:color w:val="2E74B5" w:themeColor="accent1" w:themeShade="BF"/>
                <w:sz w:val="22"/>
              </w:rPr>
            </w:pPr>
          </w:p>
        </w:tc>
      </w:tr>
    </w:tbl>
    <w:p w14:paraId="5293BA6A" w14:textId="77777777" w:rsidR="007116C5" w:rsidRDefault="007116C5" w:rsidP="000B2A94">
      <w:pPr>
        <w:rPr>
          <w:rFonts w:ascii="Arial" w:hAnsi="Arial"/>
          <w:sz w:val="22"/>
        </w:rPr>
      </w:pPr>
    </w:p>
    <w:p w14:paraId="254896B7" w14:textId="3A159218" w:rsidR="000B2A94" w:rsidRDefault="007116C5" w:rsidP="0008744E">
      <w:pPr>
        <w:jc w:val="both"/>
        <w:rPr>
          <w:rFonts w:ascii="Arial" w:hAnsi="Arial"/>
          <w:b/>
          <w:color w:val="2E74B5" w:themeColor="accent1" w:themeShade="BF"/>
          <w:sz w:val="22"/>
        </w:rPr>
      </w:pPr>
      <w:r>
        <w:rPr>
          <w:rFonts w:ascii="Arial" w:hAnsi="Arial"/>
          <w:b/>
          <w:color w:val="2E74B5" w:themeColor="accent1" w:themeShade="BF"/>
          <w:sz w:val="22"/>
        </w:rPr>
        <w:t xml:space="preserve">Description </w:t>
      </w:r>
      <w:r w:rsidR="00205232">
        <w:rPr>
          <w:rFonts w:ascii="Arial" w:hAnsi="Arial"/>
          <w:b/>
          <w:color w:val="2E74B5" w:themeColor="accent1" w:themeShade="BF"/>
          <w:sz w:val="22"/>
        </w:rPr>
        <w:t xml:space="preserve">synthétique </w:t>
      </w:r>
      <w:r w:rsidR="002E0E56">
        <w:rPr>
          <w:rFonts w:ascii="Arial" w:hAnsi="Arial"/>
          <w:b/>
          <w:color w:val="2E74B5" w:themeColor="accent1" w:themeShade="BF"/>
          <w:sz w:val="22"/>
        </w:rPr>
        <w:t xml:space="preserve">du projet </w:t>
      </w:r>
    </w:p>
    <w:p w14:paraId="63B1364A" w14:textId="77777777" w:rsidR="00F53D61" w:rsidRPr="00C55EC5" w:rsidRDefault="00F53D61" w:rsidP="0008744E">
      <w:pPr>
        <w:jc w:val="both"/>
        <w:rPr>
          <w:rFonts w:ascii="Arial" w:hAnsi="Arial"/>
          <w:b/>
          <w:color w:val="2E74B5" w:themeColor="accent1" w:themeShade="BF"/>
          <w:sz w:val="22"/>
        </w:rPr>
      </w:pPr>
    </w:p>
    <w:p w14:paraId="6252BDFC" w14:textId="3163B7FF" w:rsidR="00F53D61" w:rsidRPr="00F53D61" w:rsidRDefault="00F53D61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 w:rsidRPr="00F53D61">
        <w:rPr>
          <w:rFonts w:ascii="Arial" w:hAnsi="Arial"/>
          <w:i/>
          <w:sz w:val="20"/>
          <w:szCs w:val="20"/>
        </w:rPr>
        <w:t xml:space="preserve">Cette partie ne devra pas excéder </w:t>
      </w:r>
      <w:r w:rsidR="004428F6">
        <w:rPr>
          <w:rFonts w:ascii="Arial" w:hAnsi="Arial"/>
          <w:i/>
          <w:sz w:val="20"/>
          <w:szCs w:val="20"/>
        </w:rPr>
        <w:t>2</w:t>
      </w:r>
      <w:r w:rsidRPr="00F53D61">
        <w:rPr>
          <w:rFonts w:ascii="Arial" w:hAnsi="Arial"/>
          <w:i/>
          <w:sz w:val="20"/>
          <w:szCs w:val="20"/>
        </w:rPr>
        <w:t xml:space="preserve"> pages.</w:t>
      </w:r>
    </w:p>
    <w:p w14:paraId="2CCCAF48" w14:textId="77777777" w:rsidR="00C908DD" w:rsidRDefault="00C908DD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</w:p>
    <w:p w14:paraId="5AD3BD72" w14:textId="15B0EFDF" w:rsidR="00CD6E75" w:rsidRDefault="00F53D61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 w:rsidRPr="00F53D61">
        <w:rPr>
          <w:rFonts w:ascii="Arial" w:hAnsi="Arial"/>
          <w:i/>
          <w:sz w:val="20"/>
          <w:szCs w:val="20"/>
        </w:rPr>
        <w:t>Décrivez votre projet</w:t>
      </w:r>
      <w:r w:rsidR="00CD6E75" w:rsidRPr="00CD6E75">
        <w:rPr>
          <w:rFonts w:ascii="Arial" w:hAnsi="Arial"/>
          <w:i/>
          <w:sz w:val="20"/>
          <w:szCs w:val="20"/>
        </w:rPr>
        <w:t xml:space="preserve"> </w:t>
      </w:r>
      <w:r w:rsidR="004428F6">
        <w:rPr>
          <w:rFonts w:ascii="Arial" w:hAnsi="Arial"/>
          <w:i/>
          <w:sz w:val="20"/>
          <w:szCs w:val="20"/>
        </w:rPr>
        <w:t>et la réponse apporté</w:t>
      </w:r>
      <w:r w:rsidR="00827359">
        <w:rPr>
          <w:rFonts w:ascii="Arial" w:hAnsi="Arial"/>
          <w:i/>
          <w:sz w:val="20"/>
          <w:szCs w:val="20"/>
        </w:rPr>
        <w:t>e</w:t>
      </w:r>
      <w:r w:rsidR="004428F6">
        <w:rPr>
          <w:rFonts w:ascii="Arial" w:hAnsi="Arial"/>
          <w:i/>
          <w:sz w:val="20"/>
          <w:szCs w:val="20"/>
        </w:rPr>
        <w:t xml:space="preserve"> à l’AMI en développant les aspects suivants :</w:t>
      </w:r>
    </w:p>
    <w:p w14:paraId="7E0699F8" w14:textId="77777777" w:rsidR="004428F6" w:rsidRDefault="004428F6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</w:p>
    <w:p w14:paraId="10296D8C" w14:textId="25CE5DAB" w:rsidR="00ED386B" w:rsidRPr="00ED386B" w:rsidRDefault="008D6FEB" w:rsidP="00263DB0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  <w:u w:val="single"/>
        </w:rPr>
        <w:t>Votre expertise</w:t>
      </w:r>
      <w:r w:rsidR="00ED386B" w:rsidRPr="00ED386B">
        <w:rPr>
          <w:rFonts w:ascii="Arial" w:hAnsi="Arial"/>
          <w:i/>
          <w:sz w:val="20"/>
          <w:szCs w:val="20"/>
          <w:u w:val="single"/>
        </w:rPr>
        <w:t> :</w:t>
      </w:r>
    </w:p>
    <w:p w14:paraId="64AB8761" w14:textId="66A7BDAF" w:rsidR="006C6335" w:rsidRDefault="009119C5" w:rsidP="006C6335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Détailler votre</w:t>
      </w:r>
      <w:commentRangeStart w:id="47"/>
      <w:r w:rsidR="006C6335" w:rsidRPr="006C6335">
        <w:rPr>
          <w:rFonts w:ascii="Arial" w:hAnsi="Arial"/>
          <w:i/>
          <w:sz w:val="20"/>
          <w:szCs w:val="20"/>
        </w:rPr>
        <w:t xml:space="preserve"> capacité technique d’accompagner</w:t>
      </w:r>
      <w:commentRangeEnd w:id="47"/>
      <w:r w:rsidR="006C6335" w:rsidRPr="006C6335">
        <w:rPr>
          <w:rFonts w:ascii="Arial" w:hAnsi="Arial"/>
          <w:i/>
          <w:sz w:val="20"/>
          <w:szCs w:val="20"/>
        </w:rPr>
        <w:commentReference w:id="47"/>
      </w:r>
      <w:r w:rsidR="006C6335" w:rsidRPr="006C6335">
        <w:rPr>
          <w:rFonts w:ascii="Arial" w:hAnsi="Arial"/>
          <w:i/>
          <w:sz w:val="20"/>
          <w:szCs w:val="20"/>
        </w:rPr>
        <w:t>, de conseiller et de coordonner aux côtés de la Région les initiatives de ressourceries-recycleries qui émergeront de la phase 2 de l’AMI.</w:t>
      </w:r>
    </w:p>
    <w:p w14:paraId="4C24D7D6" w14:textId="26C93FDD" w:rsidR="009119C5" w:rsidRDefault="009119C5" w:rsidP="006C6335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Ressources humaines (références de l’équipe projet mobilisée)</w:t>
      </w:r>
    </w:p>
    <w:p w14:paraId="11A3CCBE" w14:textId="77777777" w:rsidR="009119C5" w:rsidRPr="006C6335" w:rsidRDefault="009119C5" w:rsidP="006C6335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</w:p>
    <w:p w14:paraId="44D84766" w14:textId="1D53BAFE" w:rsidR="006C6335" w:rsidRDefault="006C6335" w:rsidP="00ED386B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</w:p>
    <w:p w14:paraId="303957C6" w14:textId="0F9A7668" w:rsidR="008D6FEB" w:rsidRPr="008D6FEB" w:rsidRDefault="008D6FEB" w:rsidP="00ED386B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  <w:u w:val="single"/>
        </w:rPr>
      </w:pPr>
      <w:r w:rsidRPr="008D6FEB">
        <w:rPr>
          <w:rFonts w:ascii="Arial" w:hAnsi="Arial"/>
          <w:i/>
          <w:sz w:val="20"/>
          <w:szCs w:val="20"/>
          <w:u w:val="single"/>
        </w:rPr>
        <w:t>Votre expérience :</w:t>
      </w:r>
    </w:p>
    <w:p w14:paraId="33BD1CFE" w14:textId="77777777" w:rsidR="008D6FEB" w:rsidRDefault="008D6FEB" w:rsidP="00ED386B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</w:p>
    <w:p w14:paraId="33F9B93D" w14:textId="618EBE5E" w:rsidR="009119C5" w:rsidRDefault="009119C5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Présentation des projets déjà menés permettant de démontrer la capacité opérationnelle</w:t>
      </w:r>
    </w:p>
    <w:p w14:paraId="530C30BC" w14:textId="3ACDEC35" w:rsidR="00263DB0" w:rsidRDefault="00E353FA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P</w:t>
      </w:r>
      <w:r w:rsidR="00263DB0">
        <w:rPr>
          <w:rFonts w:ascii="Arial" w:hAnsi="Arial"/>
          <w:i/>
          <w:sz w:val="20"/>
          <w:szCs w:val="20"/>
        </w:rPr>
        <w:t>artenariat</w:t>
      </w:r>
      <w:r w:rsidR="000C6292">
        <w:rPr>
          <w:rFonts w:ascii="Arial" w:hAnsi="Arial"/>
          <w:i/>
          <w:sz w:val="20"/>
          <w:szCs w:val="20"/>
        </w:rPr>
        <w:t xml:space="preserve"> et réseaux mobilisés</w:t>
      </w:r>
    </w:p>
    <w:p w14:paraId="08F0B92B" w14:textId="26F20B70" w:rsidR="004428F6" w:rsidRDefault="00E353FA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T</w:t>
      </w:r>
      <w:r w:rsidR="004428F6">
        <w:rPr>
          <w:rFonts w:ascii="Arial" w:hAnsi="Arial"/>
          <w:i/>
          <w:sz w:val="20"/>
          <w:szCs w:val="20"/>
        </w:rPr>
        <w:t>ypes de biens et matières</w:t>
      </w:r>
    </w:p>
    <w:p w14:paraId="78A6D341" w14:textId="1FC664A3" w:rsidR="004428F6" w:rsidRDefault="00E353FA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I</w:t>
      </w:r>
      <w:r w:rsidR="004428F6">
        <w:rPr>
          <w:rFonts w:ascii="Arial" w:hAnsi="Arial"/>
          <w:i/>
          <w:sz w:val="20"/>
          <w:szCs w:val="20"/>
        </w:rPr>
        <w:t>nnovations</w:t>
      </w:r>
      <w:r w:rsidR="00263DB0">
        <w:rPr>
          <w:rFonts w:ascii="Arial" w:hAnsi="Arial"/>
          <w:i/>
          <w:sz w:val="20"/>
          <w:szCs w:val="20"/>
        </w:rPr>
        <w:t xml:space="preserve"> et création d’activités</w:t>
      </w:r>
    </w:p>
    <w:p w14:paraId="43B52580" w14:textId="2CD30FAE" w:rsidR="00263DB0" w:rsidRDefault="00E353FA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I</w:t>
      </w:r>
      <w:r w:rsidR="00263DB0">
        <w:rPr>
          <w:rFonts w:ascii="Arial" w:hAnsi="Arial"/>
          <w:i/>
          <w:sz w:val="20"/>
          <w:szCs w:val="20"/>
        </w:rPr>
        <w:t>mplication des citoyens, sensibilisation, communication</w:t>
      </w:r>
    </w:p>
    <w:p w14:paraId="2331865E" w14:textId="77777777" w:rsidR="000C6292" w:rsidRDefault="000C6292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</w:p>
    <w:p w14:paraId="31A8FAA3" w14:textId="7AE0F55A" w:rsidR="00263DB0" w:rsidRDefault="00ED386B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Vous pouvez annexer également tout document permettant une parfaite compréhension du projet</w:t>
      </w:r>
    </w:p>
    <w:p w14:paraId="4B4C35D7" w14:textId="77777777" w:rsidR="00ED386B" w:rsidRDefault="00ED386B" w:rsidP="00F53D61">
      <w:pPr>
        <w:tabs>
          <w:tab w:val="left" w:pos="2694"/>
          <w:tab w:val="left" w:pos="5387"/>
        </w:tabs>
        <w:spacing w:line="240" w:lineRule="auto"/>
        <w:jc w:val="both"/>
        <w:rPr>
          <w:rFonts w:ascii="Arial" w:hAnsi="Arial"/>
          <w:i/>
          <w:sz w:val="20"/>
          <w:szCs w:val="20"/>
          <w:u w:val="single"/>
        </w:rPr>
      </w:pPr>
    </w:p>
    <w:p w14:paraId="0BCADB6E" w14:textId="0D211DBB" w:rsidR="00A73614" w:rsidRDefault="008D6FEB" w:rsidP="00CD6E75">
      <w:pPr>
        <w:rPr>
          <w:rFonts w:ascii="Arial" w:hAnsi="Arial"/>
          <w:i/>
          <w:sz w:val="20"/>
          <w:szCs w:val="20"/>
        </w:rPr>
      </w:pPr>
      <w:r w:rsidRPr="008D6FEB">
        <w:rPr>
          <w:rFonts w:ascii="Arial" w:hAnsi="Arial"/>
          <w:i/>
          <w:sz w:val="20"/>
          <w:szCs w:val="20"/>
          <w:u w:val="single"/>
        </w:rPr>
        <w:t>Votre proposition de méthodologie</w:t>
      </w:r>
      <w:r>
        <w:rPr>
          <w:rFonts w:ascii="Arial" w:hAnsi="Arial"/>
          <w:i/>
          <w:sz w:val="20"/>
          <w:szCs w:val="20"/>
        </w:rPr>
        <w:t xml:space="preserve"> pour structurer et appuyer le développement de plateformes ressourceries-recycleries aux côtés de la Région : </w:t>
      </w:r>
    </w:p>
    <w:p w14:paraId="69B6BBB6" w14:textId="46143A3B" w:rsidR="008D6FEB" w:rsidRDefault="008D6FEB" w:rsidP="00CD6E75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Partenariat</w:t>
      </w:r>
      <w:r w:rsidR="00330480">
        <w:rPr>
          <w:rFonts w:ascii="Arial" w:hAnsi="Arial"/>
          <w:i/>
          <w:sz w:val="20"/>
          <w:szCs w:val="20"/>
        </w:rPr>
        <w:t>s</w:t>
      </w:r>
      <w:r>
        <w:rPr>
          <w:rFonts w:ascii="Arial" w:hAnsi="Arial"/>
          <w:i/>
          <w:sz w:val="20"/>
          <w:szCs w:val="20"/>
        </w:rPr>
        <w:t>,</w:t>
      </w:r>
    </w:p>
    <w:p w14:paraId="2F00CD25" w14:textId="5B753732" w:rsidR="008D6FEB" w:rsidRDefault="008D6FEB" w:rsidP="00CD6E75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Calendrier </w:t>
      </w:r>
    </w:p>
    <w:p w14:paraId="37A78DC3" w14:textId="77777777" w:rsidR="008D6FEB" w:rsidRDefault="008D6FEB" w:rsidP="00CD6E75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Moyens mis à disposition</w:t>
      </w:r>
    </w:p>
    <w:p w14:paraId="3AD371B9" w14:textId="4E416C2A" w:rsidR="008D6FEB" w:rsidRPr="00CD6E75" w:rsidRDefault="008D6FEB" w:rsidP="00CD6E75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Moyens nécessaire</w:t>
      </w:r>
      <w:r w:rsidR="000C6292">
        <w:rPr>
          <w:rFonts w:ascii="Arial" w:hAnsi="Arial"/>
          <w:i/>
          <w:sz w:val="20"/>
          <w:szCs w:val="20"/>
        </w:rPr>
        <w:t xml:space="preserve"> </w:t>
      </w:r>
    </w:p>
    <w:p w14:paraId="1BCE6C41" w14:textId="31E251F7" w:rsidR="00797D52" w:rsidRDefault="00797D52" w:rsidP="002E0E56">
      <w:pPr>
        <w:tabs>
          <w:tab w:val="left" w:pos="2694"/>
          <w:tab w:val="left" w:pos="5387"/>
        </w:tabs>
        <w:spacing w:line="240" w:lineRule="auto"/>
        <w:jc w:val="both"/>
        <w:rPr>
          <w:rFonts w:ascii="Arial" w:eastAsia="Times New Roman" w:hAnsi="Arial" w:cs="Arial"/>
          <w:lang w:eastAsia="fr-FR"/>
        </w:rPr>
      </w:pPr>
    </w:p>
    <w:p w14:paraId="1927965D" w14:textId="77777777" w:rsidR="00797D52" w:rsidRDefault="00797D52" w:rsidP="002E0E56">
      <w:pPr>
        <w:tabs>
          <w:tab w:val="left" w:pos="2694"/>
          <w:tab w:val="left" w:pos="5387"/>
        </w:tabs>
        <w:spacing w:line="240" w:lineRule="auto"/>
        <w:jc w:val="both"/>
        <w:rPr>
          <w:rFonts w:ascii="Arial" w:eastAsia="Times New Roman" w:hAnsi="Arial" w:cs="Arial"/>
          <w:lang w:eastAsia="fr-FR"/>
        </w:rPr>
      </w:pPr>
    </w:p>
    <w:p w14:paraId="1EC01C3E" w14:textId="77777777" w:rsidR="00797D52" w:rsidRDefault="00797D52" w:rsidP="002E0E56">
      <w:pPr>
        <w:tabs>
          <w:tab w:val="left" w:pos="2694"/>
          <w:tab w:val="left" w:pos="5387"/>
        </w:tabs>
        <w:spacing w:line="240" w:lineRule="auto"/>
        <w:jc w:val="both"/>
        <w:rPr>
          <w:rFonts w:ascii="Arial" w:eastAsia="Times New Roman" w:hAnsi="Arial" w:cs="Arial"/>
          <w:lang w:eastAsia="fr-FR"/>
        </w:rPr>
      </w:pPr>
    </w:p>
    <w:p w14:paraId="0A851BF6" w14:textId="77777777" w:rsidR="00C77DC7" w:rsidRDefault="00C77DC7" w:rsidP="002E0E56">
      <w:pPr>
        <w:tabs>
          <w:tab w:val="left" w:pos="2694"/>
          <w:tab w:val="left" w:pos="5387"/>
        </w:tabs>
        <w:spacing w:line="240" w:lineRule="auto"/>
        <w:jc w:val="both"/>
        <w:rPr>
          <w:rFonts w:ascii="Arial" w:eastAsia="Times New Roman" w:hAnsi="Arial" w:cs="Arial"/>
          <w:lang w:eastAsia="fr-FR"/>
        </w:rPr>
      </w:pPr>
    </w:p>
    <w:p w14:paraId="08652DCF" w14:textId="46C8571D" w:rsidR="002E0E56" w:rsidRPr="002E0E56" w:rsidRDefault="00C3327C" w:rsidP="00ED386B">
      <w:pPr>
        <w:rPr>
          <w:rFonts w:ascii="Arial" w:eastAsia="Times New Roman" w:hAnsi="Arial" w:cs="Arial"/>
          <w:sz w:val="2"/>
          <w:szCs w:val="16"/>
        </w:rPr>
      </w:pPr>
      <w:r>
        <w:rPr>
          <w:rFonts w:ascii="Arial" w:eastAsia="Times New Roman" w:hAnsi="Arial" w:cs="Arial"/>
          <w:lang w:eastAsia="fr-FR"/>
        </w:rPr>
        <w:br w:type="page"/>
      </w:r>
    </w:p>
    <w:p w14:paraId="286390E3" w14:textId="77777777" w:rsidR="00A17942" w:rsidRPr="00EF2426" w:rsidRDefault="00A17942" w:rsidP="00737FCE">
      <w:pPr>
        <w:pStyle w:val="Paragraphedeliste"/>
        <w:numPr>
          <w:ilvl w:val="0"/>
          <w:numId w:val="4"/>
        </w:numPr>
        <w:pBdr>
          <w:top w:val="single" w:sz="12" w:space="3" w:color="auto"/>
          <w:left w:val="single" w:sz="12" w:space="3" w:color="auto"/>
          <w:bottom w:val="single" w:sz="12" w:space="3" w:color="auto"/>
          <w:right w:val="single" w:sz="12" w:space="3" w:color="auto"/>
        </w:pBdr>
        <w:spacing w:before="360" w:after="80"/>
        <w:ind w:right="95" w:hanging="720"/>
        <w:rPr>
          <w:rFonts w:ascii="Arial" w:hAnsi="Arial"/>
          <w:b/>
          <w:sz w:val="28"/>
        </w:rPr>
      </w:pPr>
      <w:r w:rsidRPr="00EF2426">
        <w:rPr>
          <w:rFonts w:ascii="Arial" w:hAnsi="Arial"/>
          <w:b/>
          <w:sz w:val="28"/>
        </w:rPr>
        <w:lastRenderedPageBreak/>
        <w:t>Présentation des partenaires</w:t>
      </w:r>
    </w:p>
    <w:p w14:paraId="21129DC0" w14:textId="77777777" w:rsidR="00C3327C" w:rsidRDefault="00C3327C" w:rsidP="00C3327C">
      <w:pPr>
        <w:tabs>
          <w:tab w:val="left" w:pos="2694"/>
          <w:tab w:val="left" w:pos="5387"/>
        </w:tabs>
        <w:spacing w:line="240" w:lineRule="auto"/>
        <w:jc w:val="both"/>
        <w:rPr>
          <w:rFonts w:ascii="Arial" w:eastAsia="Times New Roman" w:hAnsi="Arial" w:cs="Arial"/>
          <w:lang w:eastAsia="fr-FR"/>
        </w:rPr>
      </w:pPr>
    </w:p>
    <w:p w14:paraId="6D4F94F6" w14:textId="77777777" w:rsidR="00C3327C" w:rsidRPr="00C55EC5" w:rsidRDefault="00C3327C" w:rsidP="00C55EC5">
      <w:pPr>
        <w:rPr>
          <w:rFonts w:ascii="Arial" w:hAnsi="Arial"/>
          <w:b/>
          <w:i/>
        </w:rPr>
      </w:pPr>
    </w:p>
    <w:p w14:paraId="1686C3E9" w14:textId="77777777" w:rsidR="00C55EC5" w:rsidRDefault="00C55EC5" w:rsidP="00C55EC5">
      <w:pPr>
        <w:rPr>
          <w:rFonts w:ascii="Arial" w:hAnsi="Arial"/>
          <w:b/>
          <w:i/>
        </w:rPr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33703367" wp14:editId="7270B80D">
                <wp:extent cx="5760720" cy="294690"/>
                <wp:effectExtent l="0" t="0" r="11430" b="10160"/>
                <wp:docPr id="1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2946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4C6109" w14:textId="4E1F2801" w:rsidR="00F32ABB" w:rsidRPr="007116C5" w:rsidRDefault="00594D4D" w:rsidP="00C55EC5">
                            <w:pPr>
                              <w:ind w:firstLine="360"/>
                              <w:jc w:val="center"/>
                              <w:rPr>
                                <w:rFonts w:ascii="Arial" w:hAnsi="Arial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Partenaire</w:t>
                            </w:r>
                            <w:r w:rsidR="007116C5" w:rsidRPr="007116C5">
                              <w:rPr>
                                <w:rFonts w:ascii="Arial" w:hAnsi="Arial"/>
                                <w:b/>
                                <w:sz w:val="22"/>
                              </w:rPr>
                              <w:t xml:space="preserve"> n°</w:t>
                            </w:r>
                            <w:r w:rsidR="001A6614"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1</w:t>
                            </w:r>
                          </w:p>
                          <w:p w14:paraId="373351B0" w14:textId="77777777" w:rsidR="00F32ABB" w:rsidRDefault="00F32ABB" w:rsidP="00C55EC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703367" id="Rectangle 199" o:spid="_x0000_s1026" style="width:453.6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" fillcolor="#2e74b5 [2404]" strokecolor="black [3213]" strokeweight="1pt">
                <v:textbox>
                  <w:txbxContent>
                    <w:p w14:paraId="324C6109" w14:textId="4E1F2801" w:rsidR="00F32ABB" w:rsidRPr="007116C5" w:rsidRDefault="00594D4D" w:rsidP="00C55EC5">
                      <w:pPr>
                        <w:ind w:firstLine="360"/>
                        <w:jc w:val="center"/>
                        <w:rPr>
                          <w:rFonts w:ascii="Arial" w:hAnsi="Arial"/>
                          <w:b/>
                          <w:sz w:val="22"/>
                        </w:rPr>
                      </w:pPr>
                      <w:r>
                        <w:rPr>
                          <w:rFonts w:ascii="Arial" w:hAnsi="Arial"/>
                          <w:b/>
                          <w:sz w:val="22"/>
                        </w:rPr>
                        <w:t>Partenaire</w:t>
                      </w:r>
                      <w:r w:rsidR="007116C5" w:rsidRPr="007116C5">
                        <w:rPr>
                          <w:rFonts w:ascii="Arial" w:hAnsi="Arial"/>
                          <w:b/>
                          <w:sz w:val="22"/>
                        </w:rPr>
                        <w:t xml:space="preserve"> n°</w:t>
                      </w:r>
                      <w:r w:rsidR="001A6614">
                        <w:rPr>
                          <w:rFonts w:ascii="Arial" w:hAnsi="Arial"/>
                          <w:b/>
                          <w:sz w:val="22"/>
                        </w:rPr>
                        <w:t>1</w:t>
                      </w:r>
                    </w:p>
                    <w:p w14:paraId="373351B0" w14:textId="77777777" w:rsidR="00F32ABB" w:rsidRDefault="00F32ABB" w:rsidP="00C55EC5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Cs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6DE8186D" w14:textId="77777777" w:rsidR="00433DBB" w:rsidRPr="00433DBB" w:rsidRDefault="00433DBB" w:rsidP="00C55EC5">
      <w:pPr>
        <w:rPr>
          <w:rFonts w:ascii="Arial" w:hAnsi="Arial"/>
          <w:i/>
          <w:sz w:val="22"/>
        </w:rPr>
      </w:pPr>
    </w:p>
    <w:p w14:paraId="7BFE0FD2" w14:textId="77777777" w:rsidR="00C55EC5" w:rsidRPr="00C55EC5" w:rsidRDefault="00C55EC5" w:rsidP="00C55EC5">
      <w:pPr>
        <w:rPr>
          <w:rFonts w:ascii="Arial" w:hAnsi="Arial"/>
          <w:b/>
          <w:color w:val="2E74B5" w:themeColor="accent1" w:themeShade="BF"/>
          <w:sz w:val="22"/>
        </w:rPr>
      </w:pPr>
      <w:r w:rsidRPr="00C55EC5">
        <w:rPr>
          <w:rFonts w:ascii="Arial" w:hAnsi="Arial"/>
          <w:b/>
          <w:color w:val="2E74B5" w:themeColor="accent1" w:themeShade="BF"/>
          <w:sz w:val="22"/>
        </w:rPr>
        <w:t>Identification</w:t>
      </w:r>
    </w:p>
    <w:p w14:paraId="6E7ED1BA" w14:textId="0EBB17E1" w:rsidR="00C55EC5" w:rsidRPr="00C3327C" w:rsidRDefault="001A6614" w:rsidP="00C55EC5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Structure</w:t>
      </w:r>
    </w:p>
    <w:p w14:paraId="4CFA727D" w14:textId="0539FE27" w:rsidR="00C55EC5" w:rsidRPr="00C3327C" w:rsidRDefault="001A6614" w:rsidP="00C55EC5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Typologie (Collectivité, PME, grande entreprise, éco organisme…)</w:t>
      </w:r>
    </w:p>
    <w:p w14:paraId="3F06FC41" w14:textId="626CF873" w:rsidR="00C55EC5" w:rsidRDefault="00C55EC5" w:rsidP="00C55EC5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Adresse </w:t>
      </w:r>
    </w:p>
    <w:p w14:paraId="649BCB30" w14:textId="77777777" w:rsidR="00C55EC5" w:rsidRDefault="00C55EC5" w:rsidP="00C55EC5">
      <w:pPr>
        <w:rPr>
          <w:rFonts w:ascii="Arial" w:hAnsi="Arial"/>
          <w:sz w:val="22"/>
        </w:rPr>
      </w:pPr>
    </w:p>
    <w:p w14:paraId="16A48779" w14:textId="0C11BF67" w:rsidR="00C55EC5" w:rsidRPr="00C55EC5" w:rsidRDefault="001A6614" w:rsidP="00C55EC5">
      <w:pPr>
        <w:rPr>
          <w:rFonts w:ascii="Arial" w:hAnsi="Arial"/>
          <w:b/>
          <w:color w:val="2E74B5" w:themeColor="accent1" w:themeShade="BF"/>
          <w:sz w:val="22"/>
        </w:rPr>
      </w:pPr>
      <w:r>
        <w:rPr>
          <w:rFonts w:ascii="Arial" w:hAnsi="Arial"/>
          <w:b/>
          <w:color w:val="2E74B5" w:themeColor="accent1" w:themeShade="BF"/>
          <w:sz w:val="22"/>
        </w:rPr>
        <w:t>Rôle dans le projet</w:t>
      </w:r>
    </w:p>
    <w:p w14:paraId="5D542643" w14:textId="35F7710A" w:rsidR="00ED386B" w:rsidRDefault="00ED386B" w:rsidP="00C55EC5">
      <w:pPr>
        <w:rPr>
          <w:rFonts w:ascii="Arial" w:hAnsi="Arial"/>
          <w:sz w:val="22"/>
        </w:rPr>
      </w:pPr>
    </w:p>
    <w:p w14:paraId="70B867D1" w14:textId="0EB73308" w:rsidR="008E223C" w:rsidRDefault="008E223C" w:rsidP="00C55EC5">
      <w:pPr>
        <w:rPr>
          <w:rFonts w:ascii="Arial" w:hAnsi="Arial"/>
          <w:sz w:val="22"/>
        </w:rPr>
      </w:pPr>
    </w:p>
    <w:p w14:paraId="252D6451" w14:textId="32778AE9" w:rsidR="008E223C" w:rsidRDefault="008E223C" w:rsidP="00C55EC5">
      <w:pPr>
        <w:rPr>
          <w:rFonts w:ascii="Arial" w:hAnsi="Arial"/>
          <w:sz w:val="22"/>
        </w:rPr>
      </w:pPr>
    </w:p>
    <w:p w14:paraId="2F18DC72" w14:textId="77777777" w:rsidR="008E223C" w:rsidRDefault="008E223C" w:rsidP="00C55EC5">
      <w:pPr>
        <w:rPr>
          <w:rFonts w:ascii="Arial" w:hAnsi="Arial"/>
          <w:sz w:val="22"/>
        </w:rPr>
      </w:pPr>
    </w:p>
    <w:p w14:paraId="15DAA251" w14:textId="3252EA83" w:rsidR="008E223C" w:rsidRDefault="008E223C" w:rsidP="00C55EC5">
      <w:pPr>
        <w:rPr>
          <w:rFonts w:ascii="Arial" w:hAnsi="Arial"/>
          <w:sz w:val="22"/>
        </w:rPr>
      </w:pPr>
    </w:p>
    <w:p w14:paraId="31FB79E9" w14:textId="77777777" w:rsidR="008E223C" w:rsidRDefault="008E223C" w:rsidP="00C55EC5">
      <w:pPr>
        <w:rPr>
          <w:rFonts w:ascii="Arial" w:hAnsi="Arial"/>
          <w:sz w:val="22"/>
        </w:rPr>
      </w:pPr>
    </w:p>
    <w:p w14:paraId="2B319D61" w14:textId="77777777" w:rsidR="00ED386B" w:rsidRDefault="00ED386B" w:rsidP="00C55EC5">
      <w:pPr>
        <w:rPr>
          <w:rFonts w:ascii="Arial" w:hAnsi="Arial"/>
          <w:sz w:val="22"/>
        </w:rPr>
      </w:pPr>
    </w:p>
    <w:p w14:paraId="41173F93" w14:textId="77777777" w:rsidR="001A6614" w:rsidRDefault="001A6614" w:rsidP="001A6614">
      <w:pPr>
        <w:rPr>
          <w:rFonts w:ascii="Arial" w:hAnsi="Arial"/>
          <w:b/>
          <w:i/>
        </w:rPr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655DB53A" wp14:editId="56FE5892">
                <wp:extent cx="5760720" cy="294690"/>
                <wp:effectExtent l="0" t="0" r="11430" b="10160"/>
                <wp:docPr id="2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2946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4B724B" w14:textId="557D5F91" w:rsidR="001A6614" w:rsidRPr="007116C5" w:rsidRDefault="001A6614" w:rsidP="001A6614">
                            <w:pPr>
                              <w:ind w:firstLine="360"/>
                              <w:jc w:val="center"/>
                              <w:rPr>
                                <w:rFonts w:ascii="Arial" w:hAnsi="Arial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Partenaire</w:t>
                            </w:r>
                            <w:r w:rsidRPr="007116C5">
                              <w:rPr>
                                <w:rFonts w:ascii="Arial" w:hAnsi="Arial"/>
                                <w:b/>
                                <w:sz w:val="22"/>
                              </w:rPr>
                              <w:t xml:space="preserve"> n°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2</w:t>
                            </w:r>
                          </w:p>
                          <w:p w14:paraId="2B6C74B9" w14:textId="77777777" w:rsidR="001A6614" w:rsidRDefault="001A6614" w:rsidP="001A6614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55DB53A" id="_x0000_s1027" style="width:453.6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" fillcolor="#2e74b5 [2404]" strokecolor="black [3213]" strokeweight="1pt">
                <v:textbox>
                  <w:txbxContent>
                    <w:p w14:paraId="2A4B724B" w14:textId="557D5F91" w:rsidR="001A6614" w:rsidRPr="007116C5" w:rsidRDefault="001A6614" w:rsidP="001A6614">
                      <w:pPr>
                        <w:ind w:firstLine="360"/>
                        <w:jc w:val="center"/>
                        <w:rPr>
                          <w:rFonts w:ascii="Arial" w:hAnsi="Arial"/>
                          <w:b/>
                          <w:sz w:val="22"/>
                        </w:rPr>
                      </w:pPr>
                      <w:r>
                        <w:rPr>
                          <w:rFonts w:ascii="Arial" w:hAnsi="Arial"/>
                          <w:b/>
                          <w:sz w:val="22"/>
                        </w:rPr>
                        <w:t>Partenaire</w:t>
                      </w:r>
                      <w:r w:rsidRPr="007116C5">
                        <w:rPr>
                          <w:rFonts w:ascii="Arial" w:hAnsi="Arial"/>
                          <w:b/>
                          <w:sz w:val="22"/>
                        </w:rPr>
                        <w:t xml:space="preserve"> n°</w:t>
                      </w:r>
                      <w:r>
                        <w:rPr>
                          <w:rFonts w:ascii="Arial" w:hAnsi="Arial"/>
                          <w:b/>
                          <w:sz w:val="22"/>
                        </w:rPr>
                        <w:t>2</w:t>
                      </w:r>
                    </w:p>
                    <w:p w14:paraId="2B6C74B9" w14:textId="77777777" w:rsidR="001A6614" w:rsidRDefault="001A6614" w:rsidP="001A6614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Cs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33EEBBC7" w14:textId="77777777" w:rsidR="001A6614" w:rsidRPr="00433DBB" w:rsidRDefault="001A6614" w:rsidP="001A6614">
      <w:pPr>
        <w:rPr>
          <w:rFonts w:ascii="Arial" w:hAnsi="Arial"/>
          <w:i/>
          <w:sz w:val="22"/>
        </w:rPr>
      </w:pPr>
    </w:p>
    <w:p w14:paraId="68A67ECF" w14:textId="77777777" w:rsidR="001A6614" w:rsidRPr="00C55EC5" w:rsidRDefault="001A6614" w:rsidP="001A6614">
      <w:pPr>
        <w:rPr>
          <w:rFonts w:ascii="Arial" w:hAnsi="Arial"/>
          <w:b/>
          <w:color w:val="2E74B5" w:themeColor="accent1" w:themeShade="BF"/>
          <w:sz w:val="22"/>
        </w:rPr>
      </w:pPr>
      <w:r w:rsidRPr="00C55EC5">
        <w:rPr>
          <w:rFonts w:ascii="Arial" w:hAnsi="Arial"/>
          <w:b/>
          <w:color w:val="2E74B5" w:themeColor="accent1" w:themeShade="BF"/>
          <w:sz w:val="22"/>
        </w:rPr>
        <w:t>Identification</w:t>
      </w:r>
    </w:p>
    <w:p w14:paraId="565BA9E8" w14:textId="77777777" w:rsidR="001A6614" w:rsidRPr="00C3327C" w:rsidRDefault="001A6614" w:rsidP="001A6614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Structure</w:t>
      </w:r>
    </w:p>
    <w:p w14:paraId="159219E7" w14:textId="77777777" w:rsidR="001A6614" w:rsidRPr="00C3327C" w:rsidRDefault="001A6614" w:rsidP="001A6614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Typologie (Collectivité, PME, grande entreprise, éco organisme…)</w:t>
      </w:r>
    </w:p>
    <w:p w14:paraId="20F8669F" w14:textId="77777777" w:rsidR="001A6614" w:rsidRDefault="001A6614" w:rsidP="001A6614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Adresse </w:t>
      </w:r>
    </w:p>
    <w:p w14:paraId="7485A1F9" w14:textId="77777777" w:rsidR="001A6614" w:rsidRDefault="001A6614" w:rsidP="001A6614">
      <w:pPr>
        <w:rPr>
          <w:rFonts w:ascii="Arial" w:hAnsi="Arial"/>
          <w:sz w:val="22"/>
        </w:rPr>
      </w:pPr>
    </w:p>
    <w:p w14:paraId="362A142F" w14:textId="77777777" w:rsidR="001A6614" w:rsidRPr="00C55EC5" w:rsidRDefault="001A6614" w:rsidP="001A6614">
      <w:pPr>
        <w:rPr>
          <w:rFonts w:ascii="Arial" w:hAnsi="Arial"/>
          <w:b/>
          <w:color w:val="2E74B5" w:themeColor="accent1" w:themeShade="BF"/>
          <w:sz w:val="22"/>
        </w:rPr>
      </w:pPr>
      <w:r>
        <w:rPr>
          <w:rFonts w:ascii="Arial" w:hAnsi="Arial"/>
          <w:b/>
          <w:color w:val="2E74B5" w:themeColor="accent1" w:themeShade="BF"/>
          <w:sz w:val="22"/>
        </w:rPr>
        <w:t>Rôle dans le projet</w:t>
      </w:r>
    </w:p>
    <w:p w14:paraId="429F9F2A" w14:textId="36D27D9C" w:rsidR="001A6614" w:rsidRDefault="001A6614" w:rsidP="001A6614">
      <w:pPr>
        <w:rPr>
          <w:rFonts w:ascii="Arial" w:hAnsi="Arial"/>
          <w:b/>
          <w:i/>
        </w:rPr>
      </w:pPr>
    </w:p>
    <w:p w14:paraId="44298E3B" w14:textId="3A1397EA" w:rsidR="00ED386B" w:rsidRDefault="00ED386B" w:rsidP="001A6614">
      <w:pPr>
        <w:rPr>
          <w:rFonts w:ascii="Arial" w:hAnsi="Arial"/>
          <w:b/>
          <w:i/>
        </w:rPr>
      </w:pPr>
    </w:p>
    <w:p w14:paraId="1CB7C46D" w14:textId="5D84CF10" w:rsidR="008E223C" w:rsidRDefault="008E223C" w:rsidP="001A6614">
      <w:pPr>
        <w:rPr>
          <w:rFonts w:ascii="Arial" w:hAnsi="Arial"/>
          <w:b/>
          <w:i/>
        </w:rPr>
      </w:pPr>
    </w:p>
    <w:p w14:paraId="4B088BAD" w14:textId="77777777" w:rsidR="008E223C" w:rsidRDefault="008E223C" w:rsidP="001A6614">
      <w:pPr>
        <w:rPr>
          <w:rFonts w:ascii="Arial" w:hAnsi="Arial"/>
          <w:b/>
          <w:i/>
        </w:rPr>
      </w:pPr>
    </w:p>
    <w:p w14:paraId="0B8F4566" w14:textId="77777777" w:rsidR="008E223C" w:rsidRDefault="008E223C" w:rsidP="001A6614">
      <w:pPr>
        <w:rPr>
          <w:rFonts w:ascii="Arial" w:hAnsi="Arial"/>
          <w:b/>
          <w:i/>
        </w:rPr>
      </w:pPr>
    </w:p>
    <w:p w14:paraId="7106EC8A" w14:textId="77777777" w:rsidR="00ED386B" w:rsidRDefault="00ED386B" w:rsidP="001A6614">
      <w:pPr>
        <w:rPr>
          <w:rFonts w:ascii="Arial" w:hAnsi="Arial"/>
          <w:b/>
          <w:i/>
        </w:rPr>
      </w:pPr>
    </w:p>
    <w:p w14:paraId="21242BBD" w14:textId="77777777" w:rsidR="00ED386B" w:rsidRPr="00C55EC5" w:rsidRDefault="00ED386B" w:rsidP="001A6614">
      <w:pPr>
        <w:rPr>
          <w:rFonts w:ascii="Arial" w:hAnsi="Arial"/>
          <w:b/>
          <w:i/>
        </w:rPr>
      </w:pPr>
    </w:p>
    <w:p w14:paraId="00A9EEFF" w14:textId="77777777" w:rsidR="001A6614" w:rsidRDefault="001A6614" w:rsidP="001A6614">
      <w:pPr>
        <w:rPr>
          <w:rFonts w:ascii="Arial" w:hAnsi="Arial"/>
          <w:b/>
          <w:i/>
        </w:rPr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1754D603" wp14:editId="2CA2E491">
                <wp:extent cx="5760720" cy="294690"/>
                <wp:effectExtent l="0" t="0" r="11430" b="10160"/>
                <wp:docPr id="4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29469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75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695A0F" w14:textId="012670FF" w:rsidR="001A6614" w:rsidRPr="001A6614" w:rsidRDefault="001A6614" w:rsidP="001A6614">
                            <w:pPr>
                              <w:ind w:firstLine="360"/>
                              <w:jc w:val="center"/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22"/>
                              </w:rPr>
                            </w:pPr>
                            <w:r w:rsidRPr="001A6614"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22"/>
                              </w:rPr>
                              <w:t>Partenaire n°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22"/>
                              </w:rPr>
                              <w:t>X</w:t>
                            </w:r>
                          </w:p>
                          <w:p w14:paraId="06B0AB13" w14:textId="77777777" w:rsidR="001A6614" w:rsidRDefault="001A6614" w:rsidP="001A6614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754D603" id="_x0000_s1028" style="width:453.6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" fillcolor="#2e75b6" strokecolor="windowText" strokeweight="1pt">
                <v:textbox>
                  <w:txbxContent>
                    <w:p w14:paraId="0A695A0F" w14:textId="012670FF" w:rsidR="001A6614" w:rsidRPr="001A6614" w:rsidRDefault="001A6614" w:rsidP="001A6614">
                      <w:pPr>
                        <w:ind w:firstLine="360"/>
                        <w:jc w:val="center"/>
                        <w:rPr>
                          <w:rFonts w:ascii="Arial" w:hAnsi="Arial"/>
                          <w:b/>
                          <w:color w:val="FFFFFF" w:themeColor="background1"/>
                          <w:sz w:val="22"/>
                        </w:rPr>
                      </w:pPr>
                      <w:r w:rsidRPr="001A6614">
                        <w:rPr>
                          <w:rFonts w:ascii="Arial" w:hAnsi="Arial"/>
                          <w:b/>
                          <w:color w:val="FFFFFF" w:themeColor="background1"/>
                          <w:sz w:val="22"/>
                        </w:rPr>
                        <w:t xml:space="preserve">Partenaire </w:t>
                      </w:r>
                      <w:proofErr w:type="spellStart"/>
                      <w:r w:rsidRPr="001A6614">
                        <w:rPr>
                          <w:rFonts w:ascii="Arial" w:hAnsi="Arial"/>
                          <w:b/>
                          <w:color w:val="FFFFFF" w:themeColor="background1"/>
                          <w:sz w:val="22"/>
                        </w:rPr>
                        <w:t>n°</w:t>
                      </w:r>
                      <w:r>
                        <w:rPr>
                          <w:rFonts w:ascii="Arial" w:hAnsi="Arial"/>
                          <w:b/>
                          <w:color w:val="FFFFFF" w:themeColor="background1"/>
                          <w:sz w:val="22"/>
                        </w:rPr>
                        <w:t>X</w:t>
                      </w:r>
                      <w:proofErr w:type="spellEnd"/>
                    </w:p>
                    <w:p w14:paraId="06B0AB13" w14:textId="77777777" w:rsidR="001A6614" w:rsidRDefault="001A6614" w:rsidP="001A6614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Cs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12424CDC" w14:textId="77777777" w:rsidR="001A6614" w:rsidRPr="00433DBB" w:rsidRDefault="001A6614" w:rsidP="001A6614">
      <w:pPr>
        <w:rPr>
          <w:rFonts w:ascii="Arial" w:hAnsi="Arial"/>
          <w:i/>
          <w:sz w:val="22"/>
        </w:rPr>
      </w:pPr>
    </w:p>
    <w:p w14:paraId="148B4B73" w14:textId="77777777" w:rsidR="001A6614" w:rsidRPr="00C55EC5" w:rsidRDefault="001A6614" w:rsidP="001A6614">
      <w:pPr>
        <w:rPr>
          <w:rFonts w:ascii="Arial" w:hAnsi="Arial"/>
          <w:b/>
          <w:color w:val="2E74B5" w:themeColor="accent1" w:themeShade="BF"/>
          <w:sz w:val="22"/>
        </w:rPr>
      </w:pPr>
      <w:r w:rsidRPr="00C55EC5">
        <w:rPr>
          <w:rFonts w:ascii="Arial" w:hAnsi="Arial"/>
          <w:b/>
          <w:color w:val="2E74B5" w:themeColor="accent1" w:themeShade="BF"/>
          <w:sz w:val="22"/>
        </w:rPr>
        <w:t>Identification</w:t>
      </w:r>
    </w:p>
    <w:p w14:paraId="3EDA2A3F" w14:textId="77777777" w:rsidR="001A6614" w:rsidRPr="00C3327C" w:rsidRDefault="001A6614" w:rsidP="001A6614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Structure</w:t>
      </w:r>
    </w:p>
    <w:p w14:paraId="52937C34" w14:textId="77777777" w:rsidR="001A6614" w:rsidRPr="00C3327C" w:rsidRDefault="001A6614" w:rsidP="001A6614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Typologie (Collectivité, PME, grande entreprise, éco organisme…)</w:t>
      </w:r>
    </w:p>
    <w:p w14:paraId="7F10B9CB" w14:textId="77777777" w:rsidR="001A6614" w:rsidRDefault="001A6614" w:rsidP="001A6614">
      <w:pPr>
        <w:pStyle w:val="Paragraphedeliste"/>
        <w:numPr>
          <w:ilvl w:val="0"/>
          <w:numId w:val="3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Adresse </w:t>
      </w:r>
    </w:p>
    <w:p w14:paraId="0E366B8C" w14:textId="77777777" w:rsidR="001A6614" w:rsidRDefault="001A6614" w:rsidP="001A6614">
      <w:pPr>
        <w:rPr>
          <w:rFonts w:ascii="Arial" w:hAnsi="Arial"/>
          <w:sz w:val="22"/>
        </w:rPr>
      </w:pPr>
    </w:p>
    <w:p w14:paraId="58C88FA8" w14:textId="48784AA2" w:rsidR="001A6614" w:rsidRDefault="001A6614" w:rsidP="001A6614">
      <w:pPr>
        <w:rPr>
          <w:rFonts w:ascii="Arial" w:hAnsi="Arial"/>
          <w:b/>
          <w:color w:val="2E74B5" w:themeColor="accent1" w:themeShade="BF"/>
          <w:sz w:val="22"/>
        </w:rPr>
      </w:pPr>
      <w:r>
        <w:rPr>
          <w:rFonts w:ascii="Arial" w:hAnsi="Arial"/>
          <w:b/>
          <w:color w:val="2E74B5" w:themeColor="accent1" w:themeShade="BF"/>
          <w:sz w:val="22"/>
        </w:rPr>
        <w:t>Rôle dans le projet</w:t>
      </w:r>
    </w:p>
    <w:p w14:paraId="49D41114" w14:textId="097C8B3B" w:rsidR="00F26962" w:rsidRDefault="00F26962" w:rsidP="001A6614">
      <w:pPr>
        <w:rPr>
          <w:rFonts w:ascii="Arial" w:hAnsi="Arial"/>
          <w:b/>
          <w:color w:val="2E74B5" w:themeColor="accent1" w:themeShade="BF"/>
          <w:sz w:val="22"/>
        </w:rPr>
      </w:pPr>
    </w:p>
    <w:p w14:paraId="1A4250BA" w14:textId="77777777" w:rsidR="00ED386B" w:rsidRDefault="00ED386B" w:rsidP="00ED386B">
      <w:pPr>
        <w:rPr>
          <w:rFonts w:ascii="Arial" w:hAnsi="Arial"/>
          <w:sz w:val="22"/>
        </w:rPr>
      </w:pPr>
    </w:p>
    <w:p w14:paraId="09F61F6B" w14:textId="0969359F" w:rsidR="00F26962" w:rsidRDefault="00F26962" w:rsidP="001A6614">
      <w:pPr>
        <w:rPr>
          <w:rFonts w:ascii="Arial" w:hAnsi="Arial"/>
          <w:b/>
          <w:color w:val="2E74B5" w:themeColor="accent1" w:themeShade="BF"/>
          <w:sz w:val="22"/>
        </w:rPr>
      </w:pPr>
    </w:p>
    <w:p w14:paraId="243AD68D" w14:textId="179ACE49" w:rsidR="008E223C" w:rsidRDefault="008E223C" w:rsidP="001A6614">
      <w:pPr>
        <w:rPr>
          <w:rFonts w:ascii="Arial" w:hAnsi="Arial"/>
          <w:b/>
          <w:color w:val="2E74B5" w:themeColor="accent1" w:themeShade="BF"/>
          <w:sz w:val="22"/>
        </w:rPr>
      </w:pPr>
    </w:p>
    <w:p w14:paraId="28E885D6" w14:textId="747DA456" w:rsidR="008E223C" w:rsidRDefault="008E223C" w:rsidP="001A6614">
      <w:pPr>
        <w:rPr>
          <w:rFonts w:ascii="Arial" w:hAnsi="Arial"/>
          <w:b/>
          <w:color w:val="2E74B5" w:themeColor="accent1" w:themeShade="BF"/>
          <w:sz w:val="22"/>
        </w:rPr>
      </w:pPr>
    </w:p>
    <w:p w14:paraId="13166923" w14:textId="7381A035" w:rsidR="008E223C" w:rsidRDefault="008E223C" w:rsidP="001A6614">
      <w:pPr>
        <w:rPr>
          <w:rFonts w:ascii="Arial" w:hAnsi="Arial"/>
          <w:b/>
          <w:color w:val="2E74B5" w:themeColor="accent1" w:themeShade="BF"/>
          <w:sz w:val="22"/>
        </w:rPr>
      </w:pPr>
    </w:p>
    <w:p w14:paraId="5EF5138F" w14:textId="6A8C1366" w:rsidR="00A17942" w:rsidRPr="00EF2426" w:rsidRDefault="004808B6" w:rsidP="00C55EC5">
      <w:pPr>
        <w:pStyle w:val="Paragraphedeliste"/>
        <w:numPr>
          <w:ilvl w:val="0"/>
          <w:numId w:val="4"/>
        </w:numPr>
        <w:pBdr>
          <w:top w:val="single" w:sz="12" w:space="3" w:color="auto"/>
          <w:left w:val="single" w:sz="12" w:space="3" w:color="auto"/>
          <w:bottom w:val="single" w:sz="12" w:space="3" w:color="auto"/>
          <w:right w:val="single" w:sz="12" w:space="3" w:color="auto"/>
        </w:pBdr>
        <w:spacing w:before="360" w:after="8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 xml:space="preserve">Organisation </w:t>
      </w:r>
      <w:r w:rsidR="004F5B7E">
        <w:rPr>
          <w:rFonts w:ascii="Arial" w:hAnsi="Arial"/>
          <w:b/>
          <w:sz w:val="28"/>
        </w:rPr>
        <w:t xml:space="preserve">et moyens </w:t>
      </w:r>
      <w:r>
        <w:rPr>
          <w:rFonts w:ascii="Arial" w:hAnsi="Arial"/>
          <w:b/>
          <w:sz w:val="28"/>
        </w:rPr>
        <w:t>du projet</w:t>
      </w:r>
    </w:p>
    <w:p w14:paraId="33C51F32" w14:textId="77777777" w:rsidR="004808B6" w:rsidRDefault="004808B6">
      <w:pPr>
        <w:rPr>
          <w:rFonts w:ascii="Arial" w:hAnsi="Arial"/>
          <w:sz w:val="22"/>
        </w:rPr>
      </w:pPr>
    </w:p>
    <w:p w14:paraId="3E81EEE0" w14:textId="6FF8D3E4" w:rsidR="004808B6" w:rsidRPr="004830BB" w:rsidRDefault="004808B6" w:rsidP="004808B6">
      <w:pPr>
        <w:rPr>
          <w:rFonts w:ascii="Arial" w:hAnsi="Arial"/>
          <w:b/>
          <w:color w:val="2E74B5" w:themeColor="accent1" w:themeShade="BF"/>
          <w:sz w:val="22"/>
        </w:rPr>
      </w:pPr>
      <w:r>
        <w:rPr>
          <w:rFonts w:ascii="Arial" w:hAnsi="Arial"/>
          <w:b/>
          <w:color w:val="2E74B5" w:themeColor="accent1" w:themeShade="BF"/>
          <w:sz w:val="22"/>
        </w:rPr>
        <w:t>Moyens existants mis au service du projet par les partenaires</w:t>
      </w:r>
      <w:r w:rsidR="00325581">
        <w:rPr>
          <w:rFonts w:ascii="Arial" w:hAnsi="Arial"/>
          <w:b/>
          <w:color w:val="2E74B5" w:themeColor="accent1" w:themeShade="BF"/>
          <w:sz w:val="22"/>
        </w:rPr>
        <w:t xml:space="preserve"> </w:t>
      </w:r>
      <w:r w:rsidR="00325581" w:rsidRPr="00325581">
        <w:rPr>
          <w:rFonts w:ascii="Arial" w:hAnsi="Arial"/>
          <w:b/>
          <w:color w:val="2E74B5" w:themeColor="accent1" w:themeShade="BF"/>
          <w:sz w:val="22"/>
        </w:rPr>
        <w:t xml:space="preserve">(partenariats, ingénierie, financements…) </w:t>
      </w:r>
      <w:r>
        <w:rPr>
          <w:rFonts w:ascii="Arial" w:hAnsi="Arial"/>
          <w:b/>
          <w:color w:val="2E74B5" w:themeColor="accent1" w:themeShade="BF"/>
          <w:sz w:val="22"/>
        </w:rPr>
        <w:t xml:space="preserve"> </w:t>
      </w:r>
    </w:p>
    <w:p w14:paraId="65445D48" w14:textId="77777777" w:rsidR="009A5459" w:rsidRDefault="009A5459">
      <w:pPr>
        <w:rPr>
          <w:rFonts w:ascii="Arial" w:hAnsi="Arial"/>
          <w:sz w:val="22"/>
        </w:rPr>
      </w:pPr>
    </w:p>
    <w:p w14:paraId="302B8900" w14:textId="219E6A70" w:rsidR="004808B6" w:rsidRPr="004830BB" w:rsidRDefault="004F5B7E" w:rsidP="004F5B7E">
      <w:pPr>
        <w:jc w:val="both"/>
        <w:rPr>
          <w:rFonts w:ascii="Arial" w:hAnsi="Arial"/>
          <w:b/>
          <w:color w:val="2E74B5" w:themeColor="accent1" w:themeShade="BF"/>
          <w:sz w:val="22"/>
        </w:rPr>
      </w:pPr>
      <w:r>
        <w:rPr>
          <w:rFonts w:ascii="Arial" w:hAnsi="Arial"/>
          <w:b/>
          <w:color w:val="2E74B5" w:themeColor="accent1" w:themeShade="BF"/>
          <w:sz w:val="22"/>
        </w:rPr>
        <w:t>Ressource</w:t>
      </w:r>
      <w:r w:rsidR="004808B6">
        <w:rPr>
          <w:rFonts w:ascii="Arial" w:hAnsi="Arial"/>
          <w:b/>
          <w:color w:val="2E74B5" w:themeColor="accent1" w:themeShade="BF"/>
          <w:sz w:val="22"/>
        </w:rPr>
        <w:t xml:space="preserve">s </w:t>
      </w:r>
      <w:r w:rsidR="00332B30">
        <w:rPr>
          <w:rFonts w:ascii="Arial" w:hAnsi="Arial"/>
          <w:b/>
          <w:color w:val="2E74B5" w:themeColor="accent1" w:themeShade="BF"/>
          <w:sz w:val="22"/>
        </w:rPr>
        <w:t>et moyens nouveaux nécessaires au projet</w:t>
      </w:r>
      <w:r>
        <w:rPr>
          <w:rFonts w:ascii="Arial" w:hAnsi="Arial"/>
          <w:b/>
          <w:color w:val="2E74B5" w:themeColor="accent1" w:themeShade="BF"/>
          <w:sz w:val="22"/>
        </w:rPr>
        <w:t xml:space="preserve">, valorisés en apports ou objets d’une demande de </w:t>
      </w:r>
      <w:r w:rsidR="00527403">
        <w:rPr>
          <w:rFonts w:ascii="Arial" w:hAnsi="Arial"/>
          <w:b/>
          <w:color w:val="2E74B5" w:themeColor="accent1" w:themeShade="BF"/>
          <w:sz w:val="22"/>
        </w:rPr>
        <w:t>soutien</w:t>
      </w:r>
    </w:p>
    <w:p w14:paraId="54D94EF0" w14:textId="77777777" w:rsidR="00433DBB" w:rsidRPr="00433DBB" w:rsidRDefault="00433DBB" w:rsidP="00433DBB">
      <w:pPr>
        <w:rPr>
          <w:rFonts w:ascii="Arial" w:hAnsi="Arial"/>
          <w:i/>
          <w:sz w:val="22"/>
        </w:rPr>
      </w:pPr>
    </w:p>
    <w:p w14:paraId="36A03DE1" w14:textId="77777777" w:rsidR="00F54417" w:rsidRDefault="00F54417">
      <w:pPr>
        <w:rPr>
          <w:rFonts w:ascii="Arial" w:hAnsi="Arial"/>
          <w:sz w:val="22"/>
          <w:u w:val="single"/>
        </w:rPr>
      </w:pPr>
    </w:p>
    <w:p w14:paraId="071E8BB9" w14:textId="249D039C" w:rsidR="00332B30" w:rsidRDefault="00527403">
      <w:pP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>Partenaire n°1</w:t>
      </w:r>
    </w:p>
    <w:p w14:paraId="475845F6" w14:textId="77777777" w:rsidR="00527403" w:rsidRPr="00527403" w:rsidRDefault="00527403">
      <w:pPr>
        <w:rPr>
          <w:rFonts w:ascii="Arial" w:hAnsi="Arial"/>
          <w:sz w:val="22"/>
          <w:u w:val="single"/>
        </w:rPr>
      </w:pPr>
    </w:p>
    <w:p w14:paraId="4FD4BD21" w14:textId="6F2481AC" w:rsidR="00332B30" w:rsidRDefault="00332B3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Apports :</w:t>
      </w:r>
    </w:p>
    <w:p w14:paraId="668FA5C8" w14:textId="77777777" w:rsidR="00332B30" w:rsidRDefault="00332B30">
      <w:pPr>
        <w:rPr>
          <w:rFonts w:ascii="Arial" w:hAnsi="Arial"/>
          <w:sz w:val="22"/>
        </w:rPr>
      </w:pPr>
    </w:p>
    <w:p w14:paraId="2FD7E511" w14:textId="60C54816" w:rsidR="00332B30" w:rsidRDefault="0025123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Besoins</w:t>
      </w:r>
      <w:r w:rsidR="00332B30">
        <w:rPr>
          <w:rFonts w:ascii="Arial" w:hAnsi="Arial"/>
          <w:sz w:val="22"/>
        </w:rPr>
        <w:t xml:space="preserve"> : </w:t>
      </w:r>
    </w:p>
    <w:p w14:paraId="2FFBE7B1" w14:textId="77777777" w:rsidR="00332B30" w:rsidRDefault="00332B30">
      <w:pPr>
        <w:rPr>
          <w:rFonts w:ascii="Arial" w:hAnsi="Arial"/>
          <w:sz w:val="22"/>
        </w:rPr>
      </w:pPr>
    </w:p>
    <w:p w14:paraId="500794D8" w14:textId="77777777" w:rsidR="00332B30" w:rsidRDefault="00332B30">
      <w:pPr>
        <w:rPr>
          <w:rFonts w:ascii="Arial" w:hAnsi="Arial"/>
          <w:sz w:val="22"/>
        </w:rPr>
      </w:pPr>
    </w:p>
    <w:p w14:paraId="4DE60573" w14:textId="3C0DEA15" w:rsidR="00332B30" w:rsidRPr="00332B30" w:rsidRDefault="00527403">
      <w:pP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>Partenaire n°2</w:t>
      </w:r>
      <w:r w:rsidR="00332B30" w:rsidRPr="00332B30">
        <w:rPr>
          <w:rFonts w:ascii="Arial" w:hAnsi="Arial"/>
          <w:sz w:val="22"/>
          <w:u w:val="single"/>
        </w:rPr>
        <w:t> :</w:t>
      </w:r>
    </w:p>
    <w:p w14:paraId="03A1B737" w14:textId="77777777" w:rsidR="00332B30" w:rsidRDefault="00332B30">
      <w:pPr>
        <w:rPr>
          <w:rFonts w:ascii="Arial" w:hAnsi="Arial"/>
          <w:sz w:val="22"/>
        </w:rPr>
      </w:pPr>
    </w:p>
    <w:p w14:paraId="1827EC82" w14:textId="46A7A6C0" w:rsidR="00332B30" w:rsidRDefault="00332B3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Apports :</w:t>
      </w:r>
    </w:p>
    <w:p w14:paraId="28B4E01B" w14:textId="77777777" w:rsidR="00332B30" w:rsidRDefault="00332B30">
      <w:pPr>
        <w:rPr>
          <w:rFonts w:ascii="Arial" w:hAnsi="Arial"/>
          <w:sz w:val="22"/>
        </w:rPr>
      </w:pPr>
    </w:p>
    <w:p w14:paraId="3E0622CE" w14:textId="54FF1067" w:rsidR="00332B30" w:rsidRDefault="0025123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Besoins</w:t>
      </w:r>
      <w:r w:rsidR="00332B30">
        <w:rPr>
          <w:rFonts w:ascii="Arial" w:hAnsi="Arial"/>
          <w:sz w:val="22"/>
        </w:rPr>
        <w:t> :</w:t>
      </w:r>
    </w:p>
    <w:p w14:paraId="62D0E207" w14:textId="77777777" w:rsidR="00CC7391" w:rsidRDefault="00CC7391">
      <w:pPr>
        <w:rPr>
          <w:rFonts w:ascii="Arial" w:hAnsi="Arial"/>
          <w:sz w:val="22"/>
        </w:rPr>
      </w:pPr>
    </w:p>
    <w:p w14:paraId="058531D3" w14:textId="77777777" w:rsidR="00527403" w:rsidRDefault="00527403">
      <w:pPr>
        <w:rPr>
          <w:rFonts w:ascii="Arial" w:hAnsi="Arial"/>
          <w:sz w:val="22"/>
        </w:rPr>
      </w:pPr>
    </w:p>
    <w:p w14:paraId="1D87050F" w14:textId="284DE36F" w:rsidR="00527403" w:rsidRPr="00332B30" w:rsidRDefault="00527403" w:rsidP="00527403">
      <w:pP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>Partenaire n°</w:t>
      </w:r>
      <w:r w:rsidR="00251238">
        <w:rPr>
          <w:rFonts w:ascii="Arial" w:hAnsi="Arial"/>
          <w:sz w:val="22"/>
          <w:u w:val="single"/>
        </w:rPr>
        <w:t>X</w:t>
      </w:r>
      <w:r w:rsidRPr="00332B30">
        <w:rPr>
          <w:rFonts w:ascii="Arial" w:hAnsi="Arial"/>
          <w:sz w:val="22"/>
          <w:u w:val="single"/>
        </w:rPr>
        <w:t> :</w:t>
      </w:r>
    </w:p>
    <w:p w14:paraId="5FD9CC17" w14:textId="77777777" w:rsidR="00527403" w:rsidRDefault="00527403" w:rsidP="00527403">
      <w:pPr>
        <w:rPr>
          <w:rFonts w:ascii="Arial" w:hAnsi="Arial"/>
          <w:sz w:val="22"/>
        </w:rPr>
      </w:pPr>
    </w:p>
    <w:p w14:paraId="41777EAC" w14:textId="77777777" w:rsidR="00527403" w:rsidRDefault="00527403" w:rsidP="0052740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Apports :</w:t>
      </w:r>
    </w:p>
    <w:p w14:paraId="2043710A" w14:textId="77777777" w:rsidR="00527403" w:rsidRDefault="00527403" w:rsidP="00527403">
      <w:pPr>
        <w:rPr>
          <w:rFonts w:ascii="Arial" w:hAnsi="Arial"/>
          <w:sz w:val="22"/>
        </w:rPr>
      </w:pPr>
    </w:p>
    <w:p w14:paraId="56545D54" w14:textId="24E9082D" w:rsidR="00527403" w:rsidRDefault="00251238" w:rsidP="0052740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Besoins</w:t>
      </w:r>
      <w:r w:rsidR="00527403">
        <w:rPr>
          <w:rFonts w:ascii="Arial" w:hAnsi="Arial"/>
          <w:sz w:val="22"/>
        </w:rPr>
        <w:t> :</w:t>
      </w:r>
    </w:p>
    <w:p w14:paraId="7D8D5167" w14:textId="77777777" w:rsidR="00527403" w:rsidRDefault="00527403" w:rsidP="00527403">
      <w:pPr>
        <w:rPr>
          <w:rFonts w:ascii="Arial" w:hAnsi="Arial"/>
          <w:sz w:val="22"/>
        </w:rPr>
      </w:pPr>
    </w:p>
    <w:p w14:paraId="6E436506" w14:textId="77777777" w:rsidR="00527403" w:rsidRDefault="00527403" w:rsidP="00527403">
      <w:pPr>
        <w:rPr>
          <w:rFonts w:ascii="Arial" w:hAnsi="Arial"/>
          <w:sz w:val="22"/>
        </w:rPr>
      </w:pPr>
    </w:p>
    <w:p w14:paraId="568201CD" w14:textId="77777777" w:rsidR="00527403" w:rsidRDefault="00527403">
      <w:pPr>
        <w:rPr>
          <w:rFonts w:ascii="Arial" w:hAnsi="Arial"/>
          <w:sz w:val="22"/>
        </w:rPr>
      </w:pPr>
    </w:p>
    <w:p w14:paraId="29E6FB95" w14:textId="09AB93AD" w:rsidR="004F5B7E" w:rsidRPr="009D191B" w:rsidRDefault="00061AE7" w:rsidP="00CC73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Joindre une annexe</w:t>
      </w:r>
      <w:r w:rsidR="009D191B">
        <w:rPr>
          <w:rFonts w:ascii="Arial" w:hAnsi="Arial"/>
          <w:sz w:val="22"/>
        </w:rPr>
        <w:t xml:space="preserve"> financière </w:t>
      </w:r>
      <w:r>
        <w:rPr>
          <w:rFonts w:ascii="Arial" w:hAnsi="Arial"/>
          <w:sz w:val="22"/>
        </w:rPr>
        <w:t>synthétique (</w:t>
      </w:r>
      <w:r w:rsidR="004F3506">
        <w:rPr>
          <w:rFonts w:ascii="Arial" w:hAnsi="Arial"/>
          <w:sz w:val="22"/>
        </w:rPr>
        <w:t xml:space="preserve">de préférence </w:t>
      </w:r>
      <w:r>
        <w:rPr>
          <w:rFonts w:ascii="Arial" w:hAnsi="Arial"/>
          <w:sz w:val="22"/>
        </w:rPr>
        <w:t>sous forme de tableur)</w:t>
      </w:r>
      <w:r w:rsidR="009D191B">
        <w:rPr>
          <w:rFonts w:ascii="Arial" w:hAnsi="Arial"/>
          <w:sz w:val="22"/>
        </w:rPr>
        <w:t xml:space="preserve"> </w:t>
      </w:r>
      <w:r w:rsidR="00F825ED">
        <w:rPr>
          <w:rFonts w:ascii="Arial" w:hAnsi="Arial"/>
          <w:sz w:val="22"/>
        </w:rPr>
        <w:t>du plan de financement des opérations.</w:t>
      </w:r>
    </w:p>
    <w:p w14:paraId="0706A6FC" w14:textId="25AD4BE4" w:rsidR="00C77DC7" w:rsidRDefault="00C77DC7">
      <w:pPr>
        <w:rPr>
          <w:rFonts w:ascii="Arial" w:hAnsi="Arial"/>
          <w:sz w:val="22"/>
        </w:rPr>
      </w:pPr>
    </w:p>
    <w:p w14:paraId="04451FB5" w14:textId="5EAC4321" w:rsidR="00EA606A" w:rsidRDefault="00EA606A">
      <w:pPr>
        <w:rPr>
          <w:rFonts w:ascii="Arial" w:hAnsi="Arial"/>
          <w:sz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8996"/>
      </w:tblGrid>
      <w:tr w:rsidR="00EA606A" w:rsidRPr="00CA3CEB" w14:paraId="166CECE4" w14:textId="77777777" w:rsidTr="00EA5E09">
        <w:tc>
          <w:tcPr>
            <w:tcW w:w="8996" w:type="dxa"/>
          </w:tcPr>
          <w:p w14:paraId="27F6DEE3" w14:textId="77777777" w:rsidR="00EA606A" w:rsidRDefault="00EA606A" w:rsidP="00EA5E09">
            <w:pPr>
              <w:rPr>
                <w:rFonts w:ascii="Arial" w:hAnsi="Arial"/>
                <w:b/>
                <w:sz w:val="22"/>
              </w:rPr>
            </w:pPr>
          </w:p>
          <w:p w14:paraId="14D03BCE" w14:textId="77777777" w:rsidR="00EA606A" w:rsidRDefault="00EA606A" w:rsidP="00EA5E09">
            <w:pPr>
              <w:rPr>
                <w:rFonts w:ascii="Arial" w:hAnsi="Arial"/>
                <w:b/>
                <w:sz w:val="22"/>
              </w:rPr>
            </w:pPr>
          </w:p>
          <w:p w14:paraId="7F6B40AE" w14:textId="77777777" w:rsidR="00EA606A" w:rsidRDefault="00EA606A" w:rsidP="00EA5E09">
            <w:pPr>
              <w:rPr>
                <w:rFonts w:ascii="Arial" w:hAnsi="Arial"/>
                <w:b/>
                <w:sz w:val="22"/>
              </w:rPr>
            </w:pPr>
          </w:p>
          <w:p w14:paraId="7F386C9C" w14:textId="77777777" w:rsidR="00EA606A" w:rsidRDefault="00EA606A" w:rsidP="00EA5E09">
            <w:pPr>
              <w:rPr>
                <w:rFonts w:ascii="Arial" w:hAnsi="Arial"/>
                <w:b/>
                <w:sz w:val="22"/>
              </w:rPr>
            </w:pPr>
          </w:p>
          <w:p w14:paraId="582A453D" w14:textId="77777777" w:rsidR="00EA606A" w:rsidRDefault="00EA606A" w:rsidP="00EA5E09">
            <w:pPr>
              <w:rPr>
                <w:rFonts w:ascii="Arial" w:hAnsi="Arial"/>
                <w:b/>
                <w:sz w:val="22"/>
              </w:rPr>
            </w:pPr>
          </w:p>
          <w:p w14:paraId="60A256F0" w14:textId="77777777" w:rsidR="00EA606A" w:rsidRDefault="00EA606A" w:rsidP="00EA5E09">
            <w:pPr>
              <w:rPr>
                <w:rFonts w:ascii="Arial" w:hAnsi="Arial"/>
                <w:b/>
                <w:sz w:val="22"/>
              </w:rPr>
            </w:pPr>
          </w:p>
          <w:p w14:paraId="792EE0A4" w14:textId="58D0E307" w:rsidR="00EA606A" w:rsidRPr="00CA3CEB" w:rsidRDefault="00EA606A" w:rsidP="00EA5E09">
            <w:pPr>
              <w:rPr>
                <w:rFonts w:ascii="Arial" w:hAnsi="Arial"/>
                <w:b/>
                <w:sz w:val="22"/>
              </w:rPr>
            </w:pPr>
            <w:r w:rsidRPr="00CA3CEB">
              <w:rPr>
                <w:rFonts w:ascii="Arial" w:hAnsi="Arial"/>
                <w:b/>
                <w:sz w:val="22"/>
              </w:rPr>
              <w:t>Contact</w:t>
            </w:r>
            <w:r>
              <w:rPr>
                <w:rFonts w:ascii="Arial" w:hAnsi="Arial"/>
                <w:b/>
                <w:sz w:val="22"/>
              </w:rPr>
              <w:t>s</w:t>
            </w:r>
            <w:r w:rsidRPr="00CA3CEB">
              <w:rPr>
                <w:rFonts w:ascii="Arial" w:hAnsi="Arial"/>
                <w:b/>
                <w:sz w:val="22"/>
              </w:rPr>
              <w:t xml:space="preserve"> pour tout renseignement :</w:t>
            </w:r>
          </w:p>
        </w:tc>
      </w:tr>
      <w:tr w:rsidR="00EA606A" w:rsidRPr="00CA3CEB" w14:paraId="0A476ED7" w14:textId="77777777" w:rsidTr="00EA5E09">
        <w:tc>
          <w:tcPr>
            <w:tcW w:w="8996" w:type="dxa"/>
          </w:tcPr>
          <w:p w14:paraId="6BC89D4C" w14:textId="77777777" w:rsidR="00EA606A" w:rsidRPr="00CA3CEB" w:rsidRDefault="00EA606A" w:rsidP="00EA5E0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</w:p>
        </w:tc>
      </w:tr>
      <w:tr w:rsidR="00EA606A" w:rsidRPr="00981248" w14:paraId="03E176FB" w14:textId="77777777" w:rsidTr="00EA5E09">
        <w:tc>
          <w:tcPr>
            <w:tcW w:w="8996" w:type="dxa"/>
          </w:tcPr>
          <w:p w14:paraId="7173D5E4" w14:textId="77777777" w:rsidR="00EA606A" w:rsidRPr="00981248" w:rsidRDefault="006F00BA" w:rsidP="00EA5E09">
            <w:pPr>
              <w:jc w:val="center"/>
              <w:rPr>
                <w:rFonts w:ascii="Arial" w:hAnsi="Arial"/>
                <w:color w:val="0563C1" w:themeColor="hyperlink"/>
                <w:sz w:val="22"/>
                <w:u w:val="single"/>
              </w:rPr>
            </w:pPr>
            <w:hyperlink r:id="rId11" w:history="1">
              <w:r w:rsidR="00EA606A">
                <w:rPr>
                  <w:rStyle w:val="Lienhypertexte"/>
                  <w:b/>
                  <w:bCs/>
                </w:rPr>
                <w:t>ami-transition@hautsdefrance.fr</w:t>
              </w:r>
            </w:hyperlink>
            <w:r w:rsidR="00EA606A">
              <w:rPr>
                <w:rStyle w:val="lev"/>
              </w:rPr>
              <w:t xml:space="preserve"> </w:t>
            </w:r>
          </w:p>
        </w:tc>
      </w:tr>
    </w:tbl>
    <w:p w14:paraId="119826F4" w14:textId="77777777" w:rsidR="00EA606A" w:rsidRDefault="00EA606A">
      <w:pPr>
        <w:rPr>
          <w:rFonts w:ascii="Arial" w:hAnsi="Arial"/>
          <w:sz w:val="22"/>
        </w:rPr>
      </w:pPr>
    </w:p>
    <w:sectPr w:rsidR="00EA606A" w:rsidSect="00BA3FDC">
      <w:headerReference w:type="default" r:id="rId12"/>
      <w:footerReference w:type="default" r:id="rId13"/>
      <w:pgSz w:w="11906" w:h="16838"/>
      <w:pgMar w:top="1080" w:right="1440" w:bottom="1080" w:left="1440" w:header="708" w:footer="708" w:gutter="0"/>
      <w:pgNumType w:start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47" w:author="OLIVIER François" w:date="2025-10-15T09:55:00Z" w:initials="OF">
    <w:p w14:paraId="23757EA3" w14:textId="77777777" w:rsidR="006C6335" w:rsidRDefault="006C6335" w:rsidP="006C6335">
      <w:pPr>
        <w:pStyle w:val="Commentaire"/>
      </w:pPr>
      <w:r>
        <w:rPr>
          <w:rStyle w:val="Marquedecommentaire"/>
        </w:rPr>
        <w:annotationRef/>
      </w:r>
      <w:r>
        <w:t>Attention ce critère de sélection sera difficilement mis en œuvre. Sur quelle base, se basera-t-on pour évaluer justement les connaissances et capacités techniques du porteur. C’est à préciser.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3757EA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3757EA3" w16cid:durableId="793654D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AF69C" w14:textId="77777777" w:rsidR="006F00BA" w:rsidRDefault="006F00BA" w:rsidP="004A1D52">
      <w:pPr>
        <w:spacing w:line="240" w:lineRule="auto"/>
      </w:pPr>
      <w:r>
        <w:separator/>
      </w:r>
    </w:p>
  </w:endnote>
  <w:endnote w:type="continuationSeparator" w:id="0">
    <w:p w14:paraId="190FB493" w14:textId="77777777" w:rsidR="006F00BA" w:rsidRDefault="006F00BA" w:rsidP="004A1D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76D94" w14:textId="26E7CF1F" w:rsidR="00F32ABB" w:rsidRDefault="00F32ABB" w:rsidP="00C70CFA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C312B" w14:textId="77777777" w:rsidR="006F00BA" w:rsidRDefault="006F00BA" w:rsidP="004A1D52">
      <w:pPr>
        <w:spacing w:line="240" w:lineRule="auto"/>
      </w:pPr>
      <w:r>
        <w:separator/>
      </w:r>
    </w:p>
  </w:footnote>
  <w:footnote w:type="continuationSeparator" w:id="0">
    <w:p w14:paraId="43E51FA9" w14:textId="77777777" w:rsidR="006F00BA" w:rsidRDefault="006F00BA" w:rsidP="004A1D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98FFD" w14:textId="7727E8EC" w:rsidR="002E0E56" w:rsidRPr="00205232" w:rsidRDefault="002E0E56" w:rsidP="00495624">
    <w:pPr>
      <w:pStyle w:val="En-tte"/>
      <w:jc w:val="both"/>
      <w:rPr>
        <w:rFonts w:ascii="Arial" w:hAnsi="Arial" w:cs="Arial"/>
        <w:i/>
        <w:sz w:val="20"/>
        <w:szCs w:val="20"/>
      </w:rPr>
    </w:pPr>
  </w:p>
  <w:p w14:paraId="7F00673F" w14:textId="77777777" w:rsidR="00F32ABB" w:rsidRPr="00C70CFA" w:rsidRDefault="00F32ABB" w:rsidP="00C70CFA">
    <w:pPr>
      <w:pStyle w:val="En-tte"/>
      <w:jc w:val="center"/>
      <w:rPr>
        <w:rFonts w:ascii="Arial" w:hAnsi="Arial" w:cs="Arial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779F"/>
    <w:multiLevelType w:val="hybridMultilevel"/>
    <w:tmpl w:val="C018060C"/>
    <w:lvl w:ilvl="0" w:tplc="E2B839D6">
      <w:start w:val="100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36CD2"/>
    <w:multiLevelType w:val="hybridMultilevel"/>
    <w:tmpl w:val="74BCBD56"/>
    <w:lvl w:ilvl="0" w:tplc="F538ECA8">
      <w:start w:val="28"/>
      <w:numFmt w:val="bullet"/>
      <w:lvlText w:val="-"/>
      <w:lvlJc w:val="left"/>
      <w:pPr>
        <w:ind w:left="6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" w15:restartNumberingAfterBreak="0">
    <w:nsid w:val="14CB7272"/>
    <w:multiLevelType w:val="hybridMultilevel"/>
    <w:tmpl w:val="DC9CF3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B1045"/>
    <w:multiLevelType w:val="hybridMultilevel"/>
    <w:tmpl w:val="1662EFAE"/>
    <w:lvl w:ilvl="0" w:tplc="3C8E93B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41162"/>
    <w:multiLevelType w:val="hybridMultilevel"/>
    <w:tmpl w:val="D452E572"/>
    <w:lvl w:ilvl="0" w:tplc="8A0460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E1337"/>
    <w:multiLevelType w:val="hybridMultilevel"/>
    <w:tmpl w:val="894E10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F54FA"/>
    <w:multiLevelType w:val="hybridMultilevel"/>
    <w:tmpl w:val="EFC28D60"/>
    <w:lvl w:ilvl="0" w:tplc="054C9E4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3E1F98"/>
    <w:multiLevelType w:val="hybridMultilevel"/>
    <w:tmpl w:val="C49C2530"/>
    <w:lvl w:ilvl="0" w:tplc="AD646C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517022"/>
    <w:multiLevelType w:val="hybridMultilevel"/>
    <w:tmpl w:val="894E10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202559"/>
    <w:multiLevelType w:val="hybridMultilevel"/>
    <w:tmpl w:val="57C21FB0"/>
    <w:lvl w:ilvl="0" w:tplc="41F4824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175FCF"/>
    <w:multiLevelType w:val="hybridMultilevel"/>
    <w:tmpl w:val="325C6118"/>
    <w:lvl w:ilvl="0" w:tplc="4112ABF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05A73AA"/>
    <w:multiLevelType w:val="hybridMultilevel"/>
    <w:tmpl w:val="D7428F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D05D9A"/>
    <w:multiLevelType w:val="hybridMultilevel"/>
    <w:tmpl w:val="5462C6AC"/>
    <w:lvl w:ilvl="0" w:tplc="98F0DCB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8"/>
  </w:num>
  <w:num w:numId="6">
    <w:abstractNumId w:val="12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  <w:num w:numId="11">
    <w:abstractNumId w:val="10"/>
  </w:num>
  <w:num w:numId="12">
    <w:abstractNumId w:val="5"/>
  </w:num>
  <w:num w:numId="13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OROBISZ Sandy">
    <w15:presenceInfo w15:providerId="AD" w15:userId="S::sdorobis@hautsdefrance.net::ee421c01-111a-4c09-9be7-49f68a67c938"/>
  </w15:person>
  <w15:person w15:author="DUVAL Cécilia">
    <w15:presenceInfo w15:providerId="AD" w15:userId="S-1-5-21-810344047-1911728972-1518095173-41675"/>
  </w15:person>
  <w15:person w15:author="OLIVIER François">
    <w15:presenceInfo w15:providerId="AD" w15:userId="S-1-5-21-810344047-1911728972-1518095173-172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cumentProtection w:edit="trackedChange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942"/>
    <w:rsid w:val="00000AFC"/>
    <w:rsid w:val="0001776C"/>
    <w:rsid w:val="00035543"/>
    <w:rsid w:val="00061AE7"/>
    <w:rsid w:val="000861CF"/>
    <w:rsid w:val="0008744E"/>
    <w:rsid w:val="000A15DB"/>
    <w:rsid w:val="000B2A94"/>
    <w:rsid w:val="000B3832"/>
    <w:rsid w:val="000C0CA1"/>
    <w:rsid w:val="000C32C2"/>
    <w:rsid w:val="000C6292"/>
    <w:rsid w:val="000E069D"/>
    <w:rsid w:val="00104428"/>
    <w:rsid w:val="00112217"/>
    <w:rsid w:val="001156D5"/>
    <w:rsid w:val="00127BB6"/>
    <w:rsid w:val="00135A1F"/>
    <w:rsid w:val="00145B40"/>
    <w:rsid w:val="001501E1"/>
    <w:rsid w:val="001607F1"/>
    <w:rsid w:val="0017656B"/>
    <w:rsid w:val="00196BA8"/>
    <w:rsid w:val="001974CA"/>
    <w:rsid w:val="00197634"/>
    <w:rsid w:val="001A6614"/>
    <w:rsid w:val="001E4313"/>
    <w:rsid w:val="001F01CE"/>
    <w:rsid w:val="002027D7"/>
    <w:rsid w:val="00205232"/>
    <w:rsid w:val="00216F78"/>
    <w:rsid w:val="00225E21"/>
    <w:rsid w:val="00244B6C"/>
    <w:rsid w:val="00251238"/>
    <w:rsid w:val="002636FF"/>
    <w:rsid w:val="00263DB0"/>
    <w:rsid w:val="0026611B"/>
    <w:rsid w:val="00274208"/>
    <w:rsid w:val="002917A6"/>
    <w:rsid w:val="002A1094"/>
    <w:rsid w:val="002B5038"/>
    <w:rsid w:val="002B6E66"/>
    <w:rsid w:val="002D0E63"/>
    <w:rsid w:val="002E0E56"/>
    <w:rsid w:val="002F12D1"/>
    <w:rsid w:val="002F7DC4"/>
    <w:rsid w:val="00315530"/>
    <w:rsid w:val="0031640E"/>
    <w:rsid w:val="00322C2F"/>
    <w:rsid w:val="00325581"/>
    <w:rsid w:val="00330480"/>
    <w:rsid w:val="00332B30"/>
    <w:rsid w:val="003504A5"/>
    <w:rsid w:val="003646E8"/>
    <w:rsid w:val="00374DA4"/>
    <w:rsid w:val="003C1BA0"/>
    <w:rsid w:val="003D09B4"/>
    <w:rsid w:val="003E74A0"/>
    <w:rsid w:val="003F0648"/>
    <w:rsid w:val="00433DBB"/>
    <w:rsid w:val="004428F6"/>
    <w:rsid w:val="00462C1D"/>
    <w:rsid w:val="004738C5"/>
    <w:rsid w:val="004808B6"/>
    <w:rsid w:val="004830BB"/>
    <w:rsid w:val="004862C6"/>
    <w:rsid w:val="004902F3"/>
    <w:rsid w:val="00495624"/>
    <w:rsid w:val="004A1D52"/>
    <w:rsid w:val="004A4C91"/>
    <w:rsid w:val="004A5263"/>
    <w:rsid w:val="004C2BD8"/>
    <w:rsid w:val="004C7DB4"/>
    <w:rsid w:val="004F0A77"/>
    <w:rsid w:val="004F3506"/>
    <w:rsid w:val="004F452C"/>
    <w:rsid w:val="004F4C7D"/>
    <w:rsid w:val="004F5B7E"/>
    <w:rsid w:val="004F77C9"/>
    <w:rsid w:val="00505CC8"/>
    <w:rsid w:val="00527403"/>
    <w:rsid w:val="00531107"/>
    <w:rsid w:val="00542B0E"/>
    <w:rsid w:val="0054422F"/>
    <w:rsid w:val="0055588C"/>
    <w:rsid w:val="00560378"/>
    <w:rsid w:val="005716DF"/>
    <w:rsid w:val="005902C5"/>
    <w:rsid w:val="00593306"/>
    <w:rsid w:val="00594D4D"/>
    <w:rsid w:val="005D21BC"/>
    <w:rsid w:val="005F0A3C"/>
    <w:rsid w:val="005F4897"/>
    <w:rsid w:val="00600819"/>
    <w:rsid w:val="00600ED4"/>
    <w:rsid w:val="00630121"/>
    <w:rsid w:val="00633FF4"/>
    <w:rsid w:val="00654511"/>
    <w:rsid w:val="00656D1F"/>
    <w:rsid w:val="006672A9"/>
    <w:rsid w:val="0066786C"/>
    <w:rsid w:val="006759A0"/>
    <w:rsid w:val="00693D15"/>
    <w:rsid w:val="006A56B0"/>
    <w:rsid w:val="006B6C94"/>
    <w:rsid w:val="006B774B"/>
    <w:rsid w:val="006C1BFD"/>
    <w:rsid w:val="006C6335"/>
    <w:rsid w:val="006D71C1"/>
    <w:rsid w:val="006D7F79"/>
    <w:rsid w:val="006F00BA"/>
    <w:rsid w:val="007029CD"/>
    <w:rsid w:val="007116C5"/>
    <w:rsid w:val="00711DA6"/>
    <w:rsid w:val="007129A7"/>
    <w:rsid w:val="0073369C"/>
    <w:rsid w:val="00737FCE"/>
    <w:rsid w:val="00742EA6"/>
    <w:rsid w:val="007622FF"/>
    <w:rsid w:val="00762AC0"/>
    <w:rsid w:val="00766B16"/>
    <w:rsid w:val="00797D52"/>
    <w:rsid w:val="007B1E85"/>
    <w:rsid w:val="007B5549"/>
    <w:rsid w:val="007B5605"/>
    <w:rsid w:val="007B68FB"/>
    <w:rsid w:val="007C55CE"/>
    <w:rsid w:val="007E4726"/>
    <w:rsid w:val="00801ECC"/>
    <w:rsid w:val="00822CEA"/>
    <w:rsid w:val="008234B9"/>
    <w:rsid w:val="00823AA1"/>
    <w:rsid w:val="00823DD2"/>
    <w:rsid w:val="00827359"/>
    <w:rsid w:val="00831474"/>
    <w:rsid w:val="00833A73"/>
    <w:rsid w:val="00834FC6"/>
    <w:rsid w:val="008450DD"/>
    <w:rsid w:val="00865CE3"/>
    <w:rsid w:val="00874B1C"/>
    <w:rsid w:val="00896177"/>
    <w:rsid w:val="008C0347"/>
    <w:rsid w:val="008D6FEB"/>
    <w:rsid w:val="008E223C"/>
    <w:rsid w:val="008E3AEE"/>
    <w:rsid w:val="008F04F9"/>
    <w:rsid w:val="0090408D"/>
    <w:rsid w:val="009059C1"/>
    <w:rsid w:val="009119C5"/>
    <w:rsid w:val="00914CA9"/>
    <w:rsid w:val="009167DB"/>
    <w:rsid w:val="00927312"/>
    <w:rsid w:val="00931AEC"/>
    <w:rsid w:val="00964CBF"/>
    <w:rsid w:val="00976CE4"/>
    <w:rsid w:val="00981248"/>
    <w:rsid w:val="00982202"/>
    <w:rsid w:val="00992976"/>
    <w:rsid w:val="009940BE"/>
    <w:rsid w:val="009A21A8"/>
    <w:rsid w:val="009A27F1"/>
    <w:rsid w:val="009A5459"/>
    <w:rsid w:val="009A6A3F"/>
    <w:rsid w:val="009D191B"/>
    <w:rsid w:val="009E756E"/>
    <w:rsid w:val="00A05031"/>
    <w:rsid w:val="00A17942"/>
    <w:rsid w:val="00A23957"/>
    <w:rsid w:val="00A441B4"/>
    <w:rsid w:val="00A610CF"/>
    <w:rsid w:val="00A73614"/>
    <w:rsid w:val="00A90F56"/>
    <w:rsid w:val="00AC239D"/>
    <w:rsid w:val="00AC4F99"/>
    <w:rsid w:val="00AF5975"/>
    <w:rsid w:val="00B31406"/>
    <w:rsid w:val="00B53CC8"/>
    <w:rsid w:val="00B634F4"/>
    <w:rsid w:val="00B71ED4"/>
    <w:rsid w:val="00B97E2D"/>
    <w:rsid w:val="00BA3FDC"/>
    <w:rsid w:val="00BB2B2A"/>
    <w:rsid w:val="00BB7E74"/>
    <w:rsid w:val="00BC6137"/>
    <w:rsid w:val="00BD128D"/>
    <w:rsid w:val="00BD310C"/>
    <w:rsid w:val="00BE68B6"/>
    <w:rsid w:val="00BE7713"/>
    <w:rsid w:val="00C20A05"/>
    <w:rsid w:val="00C24887"/>
    <w:rsid w:val="00C3327C"/>
    <w:rsid w:val="00C365E6"/>
    <w:rsid w:val="00C47737"/>
    <w:rsid w:val="00C55D25"/>
    <w:rsid w:val="00C55EC5"/>
    <w:rsid w:val="00C70CFA"/>
    <w:rsid w:val="00C75F24"/>
    <w:rsid w:val="00C77DC7"/>
    <w:rsid w:val="00C8367D"/>
    <w:rsid w:val="00C908DD"/>
    <w:rsid w:val="00C96CDF"/>
    <w:rsid w:val="00CA3CEB"/>
    <w:rsid w:val="00CB3C12"/>
    <w:rsid w:val="00CC5992"/>
    <w:rsid w:val="00CC7391"/>
    <w:rsid w:val="00CD6E75"/>
    <w:rsid w:val="00D0476B"/>
    <w:rsid w:val="00D05ABE"/>
    <w:rsid w:val="00D104E1"/>
    <w:rsid w:val="00D33770"/>
    <w:rsid w:val="00D54161"/>
    <w:rsid w:val="00D64F90"/>
    <w:rsid w:val="00D73317"/>
    <w:rsid w:val="00D937E2"/>
    <w:rsid w:val="00D941B6"/>
    <w:rsid w:val="00DC4E83"/>
    <w:rsid w:val="00DD517F"/>
    <w:rsid w:val="00DE4CE3"/>
    <w:rsid w:val="00DF07A9"/>
    <w:rsid w:val="00E016C7"/>
    <w:rsid w:val="00E01EFE"/>
    <w:rsid w:val="00E145C6"/>
    <w:rsid w:val="00E15DDF"/>
    <w:rsid w:val="00E26C98"/>
    <w:rsid w:val="00E353FA"/>
    <w:rsid w:val="00E51706"/>
    <w:rsid w:val="00E7310C"/>
    <w:rsid w:val="00E95ECC"/>
    <w:rsid w:val="00EA606A"/>
    <w:rsid w:val="00EB46C3"/>
    <w:rsid w:val="00EC110C"/>
    <w:rsid w:val="00ED386B"/>
    <w:rsid w:val="00EF2426"/>
    <w:rsid w:val="00F156CE"/>
    <w:rsid w:val="00F160D2"/>
    <w:rsid w:val="00F248EC"/>
    <w:rsid w:val="00F26962"/>
    <w:rsid w:val="00F32ABB"/>
    <w:rsid w:val="00F34E54"/>
    <w:rsid w:val="00F361B2"/>
    <w:rsid w:val="00F37415"/>
    <w:rsid w:val="00F45734"/>
    <w:rsid w:val="00F53D61"/>
    <w:rsid w:val="00F54417"/>
    <w:rsid w:val="00F54FAA"/>
    <w:rsid w:val="00F70A11"/>
    <w:rsid w:val="00F748BA"/>
    <w:rsid w:val="00F825ED"/>
    <w:rsid w:val="00F94750"/>
    <w:rsid w:val="00FA471C"/>
    <w:rsid w:val="00FD229B"/>
    <w:rsid w:val="00FD7C3A"/>
    <w:rsid w:val="00FE17C4"/>
    <w:rsid w:val="00FF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94011"/>
  <w15:chartTrackingRefBased/>
  <w15:docId w15:val="{AEC600BD-60CC-45DC-ABCE-E85F3A163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0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17942"/>
    <w:pPr>
      <w:ind w:left="720"/>
      <w:contextualSpacing/>
    </w:pPr>
  </w:style>
  <w:style w:type="table" w:styleId="Grilledutableau">
    <w:name w:val="Table Grid"/>
    <w:basedOn w:val="TableauNormal"/>
    <w:uiPriority w:val="39"/>
    <w:rsid w:val="00C96CD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A1D52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1D52"/>
  </w:style>
  <w:style w:type="paragraph" w:styleId="Pieddepage">
    <w:name w:val="footer"/>
    <w:basedOn w:val="Normal"/>
    <w:link w:val="PieddepageCar"/>
    <w:uiPriority w:val="99"/>
    <w:unhideWhenUsed/>
    <w:rsid w:val="004A1D52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1D52"/>
  </w:style>
  <w:style w:type="paragraph" w:styleId="Notedefin">
    <w:name w:val="endnote text"/>
    <w:basedOn w:val="Normal"/>
    <w:link w:val="NotedefinCar"/>
    <w:uiPriority w:val="99"/>
    <w:semiHidden/>
    <w:unhideWhenUsed/>
    <w:rsid w:val="007B68FB"/>
    <w:pPr>
      <w:spacing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B68FB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B68FB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6C9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6C94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B6C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B6C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B6C9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B6C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B6C94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D33770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6672A9"/>
    <w:rPr>
      <w:color w:val="0563C1" w:themeColor="hyperlink"/>
      <w:u w:val="single"/>
    </w:rPr>
  </w:style>
  <w:style w:type="character" w:styleId="Appelnotedebasdep">
    <w:name w:val="footnote reference"/>
    <w:basedOn w:val="Policepardfaut"/>
    <w:uiPriority w:val="99"/>
    <w:semiHidden/>
    <w:unhideWhenUsed/>
    <w:rsid w:val="009059C1"/>
    <w:rPr>
      <w:vertAlign w:val="superscript"/>
    </w:rPr>
  </w:style>
  <w:style w:type="character" w:customStyle="1" w:styleId="hgkelc">
    <w:name w:val="hgkelc"/>
    <w:basedOn w:val="Policepardfaut"/>
    <w:rsid w:val="00914CA9"/>
  </w:style>
  <w:style w:type="paragraph" w:styleId="Sansinterligne">
    <w:name w:val="No Spacing"/>
    <w:link w:val="SansinterligneCar"/>
    <w:uiPriority w:val="1"/>
    <w:qFormat/>
    <w:rsid w:val="00BA3FDC"/>
    <w:pPr>
      <w:spacing w:line="240" w:lineRule="auto"/>
    </w:pPr>
    <w:rPr>
      <w:rFonts w:asciiTheme="minorHAnsi" w:eastAsiaTheme="minorEastAsia" w:hAnsiTheme="minorHAnsi"/>
      <w:sz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A3FDC"/>
    <w:rPr>
      <w:rFonts w:asciiTheme="minorHAnsi" w:eastAsiaTheme="minorEastAsia" w:hAnsiTheme="minorHAnsi"/>
      <w:sz w:val="22"/>
      <w:lang w:val="en-US" w:eastAsia="zh-CN"/>
    </w:rPr>
  </w:style>
  <w:style w:type="paragraph" w:styleId="Rvision">
    <w:name w:val="Revision"/>
    <w:hidden/>
    <w:uiPriority w:val="99"/>
    <w:semiHidden/>
    <w:rsid w:val="00BA3FDC"/>
    <w:pPr>
      <w:spacing w:line="240" w:lineRule="auto"/>
    </w:pPr>
  </w:style>
  <w:style w:type="character" w:styleId="lev">
    <w:name w:val="Strong"/>
    <w:basedOn w:val="Policepardfaut"/>
    <w:uiPriority w:val="22"/>
    <w:qFormat/>
    <w:rsid w:val="00AF59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mi-transition@hautsdefrance.fr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E93C1-12B8-4041-961E-A405DCCAF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457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Nord-Pas de Calais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CRESPY Hervé</dc:creator>
  <cp:keywords/>
  <dc:description/>
  <cp:lastModifiedBy>DUVAL Cécilia</cp:lastModifiedBy>
  <cp:revision>2</cp:revision>
  <cp:lastPrinted>2019-01-14T13:18:00Z</cp:lastPrinted>
  <dcterms:created xsi:type="dcterms:W3CDTF">2026-01-07T10:58:00Z</dcterms:created>
  <dcterms:modified xsi:type="dcterms:W3CDTF">2026-01-07T10:58:00Z</dcterms:modified>
</cp:coreProperties>
</file>